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9E" w:rsidRDefault="008C62F8" w:rsidP="008C62F8">
      <w:pPr>
        <w:pStyle w:val="Heading1"/>
        <w:jc w:val="right"/>
        <w:rPr>
          <w:bCs w:val="0"/>
          <w:sz w:val="32"/>
          <w:szCs w:val="32"/>
          <w:u w:val="none"/>
        </w:rPr>
      </w:pPr>
      <w:r>
        <w:rPr>
          <w:bCs w:val="0"/>
          <w:sz w:val="32"/>
          <w:szCs w:val="32"/>
          <w:u w:val="none"/>
        </w:rPr>
        <w:t>Проект!</w:t>
      </w:r>
    </w:p>
    <w:p w:rsidR="008B349E" w:rsidRDefault="008B349E">
      <w:pPr>
        <w:pStyle w:val="Heading1"/>
        <w:rPr>
          <w:sz w:val="32"/>
          <w:szCs w:val="22"/>
          <w:u w:val="none"/>
        </w:rPr>
      </w:pPr>
    </w:p>
    <w:p w:rsidR="008B349E" w:rsidRDefault="008B349E">
      <w:pPr>
        <w:pStyle w:val="Heading1"/>
        <w:rPr>
          <w:sz w:val="32"/>
          <w:szCs w:val="22"/>
          <w:u w:val="none"/>
        </w:rPr>
      </w:pPr>
      <w:r>
        <w:rPr>
          <w:sz w:val="32"/>
          <w:szCs w:val="22"/>
          <w:u w:val="none"/>
        </w:rPr>
        <w:t>Д О Г О В О Р</w:t>
      </w:r>
    </w:p>
    <w:p w:rsidR="008B349E" w:rsidRDefault="008B349E">
      <w:pPr>
        <w:jc w:val="center"/>
        <w:rPr>
          <w:rFonts w:ascii="Times New Roman" w:hAnsi="Times New Roman"/>
          <w:b/>
          <w:szCs w:val="22"/>
          <w:lang w:val="bg-BG"/>
        </w:rPr>
      </w:pPr>
    </w:p>
    <w:p w:rsidR="008B349E" w:rsidRDefault="008B349E">
      <w:pPr>
        <w:jc w:val="center"/>
        <w:rPr>
          <w:rFonts w:ascii="Times New Roman" w:hAnsi="Times New Roman"/>
          <w:b/>
          <w:szCs w:val="22"/>
          <w:lang w:val="bg-BG"/>
        </w:rPr>
      </w:pPr>
      <w:r>
        <w:rPr>
          <w:rFonts w:ascii="Times New Roman" w:hAnsi="Times New Roman"/>
          <w:b/>
          <w:szCs w:val="22"/>
          <w:lang w:val="bg-BG"/>
        </w:rPr>
        <w:t>№</w:t>
      </w:r>
      <w:r>
        <w:rPr>
          <w:rFonts w:ascii="Times New Roman" w:hAnsi="Times New Roman"/>
          <w:bCs/>
          <w:szCs w:val="22"/>
          <w:lang w:val="bg-BG"/>
        </w:rPr>
        <w:t>……………..</w:t>
      </w:r>
    </w:p>
    <w:p w:rsidR="008B349E" w:rsidRDefault="008B349E">
      <w:pPr>
        <w:pStyle w:val="FR1"/>
        <w:spacing w:before="0"/>
        <w:ind w:left="0"/>
        <w:rPr>
          <w:rFonts w:ascii="Times New Roman" w:hAnsi="Times New Roman"/>
          <w:sz w:val="24"/>
          <w:szCs w:val="22"/>
          <w:lang w:val="bg-BG"/>
        </w:rPr>
      </w:pPr>
    </w:p>
    <w:p w:rsidR="008B349E" w:rsidRDefault="008B349E">
      <w:pPr>
        <w:pStyle w:val="FR1"/>
        <w:spacing w:before="0"/>
        <w:ind w:left="0"/>
        <w:rPr>
          <w:rFonts w:ascii="Times New Roman" w:hAnsi="Times New Roman"/>
          <w:sz w:val="24"/>
          <w:szCs w:val="22"/>
          <w:lang w:val="bg-BG"/>
        </w:rPr>
      </w:pPr>
    </w:p>
    <w:p w:rsidR="008B349E" w:rsidRDefault="008B349E">
      <w:pPr>
        <w:ind w:firstLine="851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Днес, ....…............. год., в гр. Козлодуй между:</w:t>
      </w:r>
    </w:p>
    <w:p w:rsidR="008B349E" w:rsidRDefault="008B349E">
      <w:pPr>
        <w:ind w:firstLine="851"/>
        <w:jc w:val="both"/>
        <w:rPr>
          <w:rFonts w:ascii="Times New Roman" w:hAnsi="Times New Roman"/>
          <w:szCs w:val="22"/>
          <w:lang w:val="bg-BG"/>
        </w:rPr>
      </w:pPr>
      <w:r w:rsidRPr="008C62F8">
        <w:rPr>
          <w:rFonts w:ascii="Times New Roman" w:hAnsi="Times New Roman"/>
          <w:b/>
          <w:szCs w:val="22"/>
          <w:lang w:val="bg-BG"/>
        </w:rPr>
        <w:t>“АЕЦ Козлодуй” ЕАД, гр. Козлодуй</w:t>
      </w:r>
      <w:r>
        <w:rPr>
          <w:rFonts w:ascii="Times New Roman" w:hAnsi="Times New Roman"/>
          <w:szCs w:val="22"/>
          <w:lang w:val="bg-BG"/>
        </w:rPr>
        <w:t xml:space="preserve">, вписано в търговския регистър към Агенция по вписванията с ЕИК 106513772, представлявано от </w:t>
      </w:r>
      <w:r w:rsidR="008C62F8">
        <w:rPr>
          <w:rFonts w:ascii="Times New Roman" w:hAnsi="Times New Roman"/>
          <w:szCs w:val="22"/>
          <w:lang w:val="bg-BG"/>
        </w:rPr>
        <w:t>Иван Тодоров Андреев</w:t>
      </w:r>
      <w:r>
        <w:rPr>
          <w:rFonts w:ascii="Times New Roman" w:hAnsi="Times New Roman"/>
          <w:szCs w:val="22"/>
          <w:lang w:val="bg-BG"/>
        </w:rPr>
        <w:t xml:space="preserve"> – Изпълнителен Директор, наричано по-нататък в Договора </w:t>
      </w:r>
      <w:r>
        <w:rPr>
          <w:rFonts w:ascii="Times New Roman" w:hAnsi="Times New Roman"/>
          <w:b/>
          <w:bCs/>
          <w:caps/>
          <w:szCs w:val="22"/>
          <w:lang w:val="bg-BG"/>
        </w:rPr>
        <w:t>Възложител</w:t>
      </w:r>
      <w:r>
        <w:rPr>
          <w:rFonts w:ascii="Times New Roman" w:hAnsi="Times New Roman"/>
          <w:szCs w:val="22"/>
          <w:lang w:val="bg-BG"/>
        </w:rPr>
        <w:t>, от една страна,</w:t>
      </w:r>
    </w:p>
    <w:p w:rsidR="005057E9" w:rsidRPr="005057E9" w:rsidRDefault="005057E9" w:rsidP="005057E9">
      <w:pPr>
        <w:ind w:firstLine="851"/>
        <w:jc w:val="both"/>
        <w:rPr>
          <w:rFonts w:ascii="Times New Roman" w:hAnsi="Times New Roman"/>
          <w:szCs w:val="22"/>
          <w:lang w:val="bg-BG"/>
        </w:rPr>
      </w:pPr>
      <w:r w:rsidRPr="005057E9">
        <w:rPr>
          <w:rFonts w:ascii="Times New Roman" w:hAnsi="Times New Roman"/>
          <w:szCs w:val="22"/>
          <w:lang w:val="bg-BG"/>
        </w:rPr>
        <w:t xml:space="preserve"> и </w:t>
      </w:r>
    </w:p>
    <w:p w:rsidR="008B349E" w:rsidRPr="00E36331" w:rsidRDefault="008B349E" w:rsidP="005057E9">
      <w:pPr>
        <w:numPr>
          <w:ins w:id="0" w:author="VSDimitrova" w:date="2014-01-31T16:14:00Z"/>
        </w:numPr>
        <w:ind w:firstLine="851"/>
        <w:jc w:val="both"/>
        <w:rPr>
          <w:rFonts w:ascii="Times New Roman" w:hAnsi="Times New Roman"/>
          <w:bCs/>
          <w:szCs w:val="22"/>
          <w:lang w:val="bg-BG"/>
        </w:rPr>
      </w:pPr>
      <w:r w:rsidRPr="008C62F8">
        <w:rPr>
          <w:rFonts w:ascii="Times New Roman" w:hAnsi="Times New Roman"/>
          <w:b/>
          <w:szCs w:val="22"/>
          <w:lang w:val="bg-BG"/>
        </w:rPr>
        <w:t>“…………......................…”, гр. ………..,</w:t>
      </w:r>
      <w:r>
        <w:rPr>
          <w:rFonts w:ascii="Times New Roman" w:hAnsi="Times New Roman"/>
          <w:szCs w:val="22"/>
          <w:lang w:val="bg-BG"/>
        </w:rPr>
        <w:t xml:space="preserve"> вписано в търговския регистър </w:t>
      </w:r>
      <w:r w:rsidR="00340BE5">
        <w:rPr>
          <w:rFonts w:ascii="Times New Roman" w:hAnsi="Times New Roman"/>
          <w:szCs w:val="22"/>
          <w:lang w:val="bg-BG"/>
        </w:rPr>
        <w:t>.......................................................</w:t>
      </w:r>
      <w:r w:rsidRPr="006D0370">
        <w:rPr>
          <w:rFonts w:ascii="Times New Roman" w:hAnsi="Times New Roman"/>
          <w:szCs w:val="22"/>
          <w:lang w:val="bg-BG"/>
        </w:rPr>
        <w:t xml:space="preserve">, представлявано от …………………….. – </w:t>
      </w:r>
      <w:r w:rsidRPr="006D0370">
        <w:rPr>
          <w:rFonts w:ascii="Times New Roman" w:hAnsi="Times New Roman"/>
          <w:lang w:val="bg-BG"/>
        </w:rPr>
        <w:t>..................</w:t>
      </w:r>
      <w:r w:rsidRPr="006D0370">
        <w:rPr>
          <w:rFonts w:ascii="Times New Roman" w:hAnsi="Times New Roman"/>
          <w:szCs w:val="22"/>
          <w:lang w:val="bg-BG"/>
        </w:rPr>
        <w:t xml:space="preserve">, наричано по-нататък в Договора </w:t>
      </w:r>
      <w:r w:rsidRPr="006D0370">
        <w:rPr>
          <w:rFonts w:ascii="Times New Roman" w:hAnsi="Times New Roman"/>
          <w:b/>
          <w:bCs/>
          <w:caps/>
          <w:szCs w:val="22"/>
          <w:lang w:val="bg-BG"/>
        </w:rPr>
        <w:t>Изпълнител</w:t>
      </w:r>
      <w:r w:rsidRPr="006D0370">
        <w:rPr>
          <w:rFonts w:ascii="Times New Roman" w:hAnsi="Times New Roman"/>
          <w:szCs w:val="22"/>
          <w:lang w:val="bg-BG"/>
        </w:rPr>
        <w:t xml:space="preserve">, от друга страна и </w:t>
      </w:r>
      <w:r w:rsidR="006D0370" w:rsidRPr="006D0370">
        <w:rPr>
          <w:rFonts w:ascii="Times New Roman" w:hAnsi="Times New Roman"/>
          <w:szCs w:val="22"/>
          <w:lang w:val="bg-BG"/>
        </w:rPr>
        <w:t xml:space="preserve">на основание чл. </w:t>
      </w:r>
      <w:r w:rsidR="006D0370" w:rsidRPr="007C318C">
        <w:rPr>
          <w:rFonts w:ascii="Times New Roman" w:hAnsi="Times New Roman"/>
          <w:szCs w:val="22"/>
          <w:lang w:val="ru-RU"/>
        </w:rPr>
        <w:t>112</w:t>
      </w:r>
      <w:r w:rsidR="006D0370" w:rsidRPr="006D0370">
        <w:rPr>
          <w:rFonts w:ascii="Times New Roman" w:hAnsi="Times New Roman"/>
          <w:szCs w:val="22"/>
          <w:lang w:val="bg-BG"/>
        </w:rPr>
        <w:t xml:space="preserve"> и следващите /част втора, глава тринадесета, раздел втори/ от Закона за обществените поръчки и във връзка с Решение № ……/……….............. г. на </w:t>
      </w:r>
      <w:r w:rsidR="006D0370" w:rsidRPr="00E36331">
        <w:rPr>
          <w:rFonts w:ascii="Times New Roman" w:hAnsi="Times New Roman"/>
          <w:b/>
          <w:szCs w:val="22"/>
          <w:lang w:val="bg-BG"/>
        </w:rPr>
        <w:t>ВЪЗЛОЖИТЕЛЯ</w:t>
      </w:r>
      <w:r w:rsidR="006D0370" w:rsidRPr="00E36331">
        <w:rPr>
          <w:rFonts w:ascii="Times New Roman" w:hAnsi="Times New Roman"/>
          <w:szCs w:val="22"/>
          <w:lang w:val="bg-BG"/>
        </w:rPr>
        <w:t xml:space="preserve"> за класиране на офертата и определяне на изпълнител на обществената поръчка с предмет</w:t>
      </w:r>
      <w:r w:rsidRPr="00E36331">
        <w:rPr>
          <w:rFonts w:ascii="Times New Roman" w:hAnsi="Times New Roman"/>
          <w:szCs w:val="22"/>
          <w:lang w:val="bg-BG"/>
        </w:rPr>
        <w:t xml:space="preserve">: </w:t>
      </w:r>
      <w:r w:rsidR="00640C4E" w:rsidRPr="00640C4E">
        <w:rPr>
          <w:rFonts w:ascii="Times New Roman" w:hAnsi="Times New Roman"/>
          <w:b/>
          <w:bCs/>
          <w:lang w:val="ru-RU"/>
        </w:rPr>
        <w:t>„</w:t>
      </w:r>
      <w:r w:rsidR="003F5238" w:rsidRPr="00D539BF">
        <w:rPr>
          <w:rFonts w:ascii="Times New Roman" w:hAnsi="Times New Roman"/>
          <w:b/>
          <w:bCs/>
          <w:lang w:val="bg-BG"/>
        </w:rPr>
        <w:t>Доставка на резервни части за турбогенератори 9,10GQ тип ТВВ-1000-4УЗ и възбудители 9,10GE тип БВД-4600-1500-АУЗ за периода 2018-2020г.</w:t>
      </w:r>
      <w:r w:rsidR="00640C4E" w:rsidRPr="00640C4E">
        <w:rPr>
          <w:rFonts w:ascii="Times New Roman" w:hAnsi="Times New Roman"/>
          <w:b/>
          <w:lang w:val="ru-RU"/>
        </w:rPr>
        <w:t>”</w:t>
      </w:r>
      <w:r w:rsidRPr="00E36331">
        <w:rPr>
          <w:rFonts w:ascii="Times New Roman" w:hAnsi="Times New Roman"/>
          <w:szCs w:val="22"/>
          <w:lang w:val="bg-BG"/>
        </w:rPr>
        <w:t xml:space="preserve"> </w:t>
      </w:r>
      <w:r w:rsidRPr="00E36331">
        <w:rPr>
          <w:rFonts w:ascii="Times New Roman" w:hAnsi="Times New Roman"/>
          <w:bCs/>
          <w:szCs w:val="22"/>
          <w:lang w:val="bg-BG"/>
        </w:rPr>
        <w:t>се сключи настоящият Договор за следното:</w:t>
      </w:r>
    </w:p>
    <w:p w:rsidR="008B349E" w:rsidRPr="00E36331" w:rsidRDefault="008B349E">
      <w:pPr>
        <w:pStyle w:val="Heading2"/>
        <w:jc w:val="left"/>
        <w:rPr>
          <w:color w:val="auto"/>
          <w:szCs w:val="22"/>
        </w:rPr>
      </w:pPr>
    </w:p>
    <w:p w:rsidR="008B349E" w:rsidRPr="00DF3AD1" w:rsidRDefault="008B349E">
      <w:pPr>
        <w:pStyle w:val="Heading2"/>
        <w:numPr>
          <w:ilvl w:val="0"/>
          <w:numId w:val="18"/>
        </w:numPr>
        <w:tabs>
          <w:tab w:val="clear" w:pos="921"/>
        </w:tabs>
        <w:ind w:left="0" w:firstLine="561"/>
        <w:jc w:val="left"/>
        <w:rPr>
          <w:color w:val="auto"/>
          <w:szCs w:val="22"/>
        </w:rPr>
      </w:pPr>
      <w:r w:rsidRPr="00DF3AD1">
        <w:rPr>
          <w:color w:val="auto"/>
          <w:szCs w:val="22"/>
        </w:rPr>
        <w:t>ПРЕДМЕТ НА ДОГОВОРА</w:t>
      </w:r>
    </w:p>
    <w:p w:rsidR="008B349E" w:rsidRDefault="008B349E">
      <w:pPr>
        <w:numPr>
          <w:ilvl w:val="1"/>
          <w:numId w:val="25"/>
        </w:numPr>
        <w:tabs>
          <w:tab w:val="clear" w:pos="1446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b/>
          <w:bCs/>
          <w:caps/>
          <w:szCs w:val="22"/>
          <w:lang w:val="bg-BG"/>
        </w:rPr>
        <w:t>ВъзложителяТ</w:t>
      </w:r>
      <w:r>
        <w:rPr>
          <w:rFonts w:ascii="Times New Roman" w:hAnsi="Times New Roman"/>
          <w:caps/>
          <w:szCs w:val="22"/>
          <w:lang w:val="bg-BG"/>
        </w:rPr>
        <w:t xml:space="preserve"> </w:t>
      </w:r>
      <w:r>
        <w:rPr>
          <w:rFonts w:ascii="Times New Roman" w:hAnsi="Times New Roman"/>
          <w:szCs w:val="22"/>
          <w:lang w:val="bg-BG"/>
        </w:rPr>
        <w:t xml:space="preserve">възлага и заплаща, а </w:t>
      </w:r>
      <w:r>
        <w:rPr>
          <w:rFonts w:ascii="Times New Roman" w:hAnsi="Times New Roman"/>
          <w:b/>
          <w:bCs/>
          <w:szCs w:val="22"/>
          <w:lang w:val="bg-BG"/>
        </w:rPr>
        <w:t>ИЗПЪЛНИТЕЛЯТ</w:t>
      </w:r>
      <w:r>
        <w:rPr>
          <w:rFonts w:ascii="Times New Roman" w:hAnsi="Times New Roman"/>
          <w:szCs w:val="22"/>
          <w:lang w:val="bg-BG"/>
        </w:rPr>
        <w:t xml:space="preserve"> приема да извърши </w:t>
      </w:r>
      <w:r w:rsidR="003F5238" w:rsidRPr="003F5238">
        <w:rPr>
          <w:rFonts w:ascii="Times New Roman" w:hAnsi="Times New Roman"/>
          <w:bCs/>
          <w:lang w:val="bg-BG"/>
        </w:rPr>
        <w:t>доставка на резервни части за турбогенератори 9,10GQ тип ТВВ-1000-4УЗ и възбудители 9,10GE тип БВД-4600-1500-АУЗ за периода 2018-2020г.</w:t>
      </w:r>
      <w:r w:rsidRPr="000874FA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наричани за краткост "стока", в обем, номенклатура, технически данни и единични цени, съгласно Приложение № 2 </w:t>
      </w:r>
      <w:r w:rsidR="003F5238">
        <w:rPr>
          <w:rFonts w:ascii="Times New Roman" w:hAnsi="Times New Roman"/>
          <w:szCs w:val="22"/>
          <w:lang w:val="bg-BG"/>
        </w:rPr>
        <w:t>–</w:t>
      </w:r>
      <w:r>
        <w:rPr>
          <w:rFonts w:ascii="Times New Roman" w:hAnsi="Times New Roman"/>
          <w:szCs w:val="22"/>
          <w:lang w:val="bg-BG"/>
        </w:rPr>
        <w:t xml:space="preserve"> </w:t>
      </w:r>
      <w:r w:rsidR="003F5238">
        <w:rPr>
          <w:rFonts w:ascii="Times New Roman" w:hAnsi="Times New Roman"/>
          <w:szCs w:val="22"/>
          <w:lang w:val="bg-BG"/>
        </w:rPr>
        <w:t>Техническо задание</w:t>
      </w:r>
      <w:r w:rsidR="00641390">
        <w:rPr>
          <w:rFonts w:ascii="Times New Roman" w:hAnsi="Times New Roman"/>
          <w:szCs w:val="22"/>
          <w:lang w:val="bg-BG"/>
        </w:rPr>
        <w:t xml:space="preserve"> на </w:t>
      </w:r>
      <w:r w:rsidR="00641390" w:rsidRPr="00641390">
        <w:rPr>
          <w:rFonts w:ascii="Times New Roman" w:hAnsi="Times New Roman"/>
          <w:b/>
          <w:szCs w:val="22"/>
          <w:lang w:val="bg-BG"/>
        </w:rPr>
        <w:t>ВЪЗЛОЖИТЕЛЯ</w:t>
      </w:r>
      <w:r w:rsidR="00641390">
        <w:rPr>
          <w:rFonts w:ascii="Times New Roman" w:hAnsi="Times New Roman"/>
          <w:szCs w:val="22"/>
          <w:lang w:val="bg-BG"/>
        </w:rPr>
        <w:t xml:space="preserve">, Приложение № 3 – Техническа спецификация на </w:t>
      </w:r>
      <w:r w:rsidR="00641390" w:rsidRPr="00641390">
        <w:rPr>
          <w:rFonts w:ascii="Times New Roman" w:hAnsi="Times New Roman"/>
          <w:b/>
          <w:szCs w:val="22"/>
          <w:lang w:val="bg-BG"/>
        </w:rPr>
        <w:t>ИЗПЪЛНИТЕЛЯ</w:t>
      </w:r>
      <w:r>
        <w:rPr>
          <w:rFonts w:ascii="Times New Roman" w:hAnsi="Times New Roman"/>
          <w:szCs w:val="22"/>
          <w:lang w:val="bg-BG"/>
        </w:rPr>
        <w:t xml:space="preserve"> и Приложение № </w:t>
      </w:r>
      <w:r w:rsidR="00641390">
        <w:rPr>
          <w:rFonts w:ascii="Times New Roman" w:hAnsi="Times New Roman"/>
          <w:szCs w:val="22"/>
          <w:lang w:val="bg-BG"/>
        </w:rPr>
        <w:t>4</w:t>
      </w:r>
      <w:r>
        <w:rPr>
          <w:rFonts w:ascii="Times New Roman" w:hAnsi="Times New Roman"/>
          <w:szCs w:val="22"/>
          <w:lang w:val="bg-BG"/>
        </w:rPr>
        <w:t xml:space="preserve"> – Предлагана цена </w:t>
      </w:r>
      <w:r w:rsidR="00340BE5">
        <w:rPr>
          <w:rFonts w:ascii="Times New Roman" w:hAnsi="Times New Roman"/>
          <w:szCs w:val="22"/>
          <w:lang w:val="bg-BG"/>
        </w:rPr>
        <w:t xml:space="preserve">за Приложение № 1 и Предлагани единичини цени по Приложение № 2 от Техническото задание </w:t>
      </w:r>
      <w:r>
        <w:rPr>
          <w:rFonts w:ascii="Times New Roman" w:hAnsi="Times New Roman"/>
          <w:szCs w:val="22"/>
          <w:lang w:val="bg-BG"/>
        </w:rPr>
        <w:t>– неразделна част от настоящия договор.</w:t>
      </w:r>
    </w:p>
    <w:p w:rsidR="008B349E" w:rsidRDefault="008B349E">
      <w:pPr>
        <w:ind w:firstLine="851"/>
        <w:jc w:val="both"/>
        <w:rPr>
          <w:rFonts w:ascii="Times New Roman" w:hAnsi="Times New Roman"/>
          <w:szCs w:val="22"/>
          <w:lang w:val="bg-BG"/>
        </w:rPr>
      </w:pPr>
    </w:p>
    <w:p w:rsidR="008B349E" w:rsidRDefault="008B349E">
      <w:pPr>
        <w:pStyle w:val="Heading3"/>
        <w:numPr>
          <w:ilvl w:val="0"/>
          <w:numId w:val="18"/>
        </w:numPr>
        <w:tabs>
          <w:tab w:val="clear" w:pos="921"/>
        </w:tabs>
        <w:spacing w:before="0" w:line="240" w:lineRule="auto"/>
        <w:ind w:left="0" w:firstLine="561"/>
        <w:rPr>
          <w:szCs w:val="22"/>
          <w:lang w:val="bg-BG"/>
        </w:rPr>
      </w:pPr>
      <w:r>
        <w:rPr>
          <w:szCs w:val="22"/>
          <w:lang w:val="bg-BG"/>
        </w:rPr>
        <w:t>ЦЕНА И НАЧИН НА ПЛАЩАНЕ</w:t>
      </w:r>
    </w:p>
    <w:p w:rsidR="008B349E" w:rsidRDefault="00340BE5">
      <w:pPr>
        <w:pStyle w:val="BodyTextIndent3"/>
        <w:numPr>
          <w:ilvl w:val="1"/>
          <w:numId w:val="26"/>
        </w:numPr>
        <w:tabs>
          <w:tab w:val="clear" w:pos="921"/>
        </w:tabs>
        <w:ind w:left="0" w:firstLine="561"/>
      </w:pPr>
      <w:r>
        <w:t>Пределната</w:t>
      </w:r>
      <w:r w:rsidR="00661560">
        <w:t xml:space="preserve"> стойност на н</w:t>
      </w:r>
      <w:r w:rsidR="008B349E">
        <w:t xml:space="preserve">астоящия договор е в размер на </w:t>
      </w:r>
      <w:r w:rsidR="00284364">
        <w:t>...........................</w:t>
      </w:r>
      <w:r w:rsidR="00661560">
        <w:t xml:space="preserve"> </w:t>
      </w:r>
      <w:r w:rsidR="008B349E">
        <w:t xml:space="preserve">лв. /............................... словом......................................... / без ДДС при условие на доставка </w:t>
      </w:r>
      <w:r w:rsidR="007C318C">
        <w:rPr>
          <w:lang w:val="en-US"/>
        </w:rPr>
        <w:t>D</w:t>
      </w:r>
      <w:r w:rsidR="007C318C">
        <w:t>А</w:t>
      </w:r>
      <w:r w:rsidR="007C318C">
        <w:rPr>
          <w:lang w:val="en-US"/>
        </w:rPr>
        <w:t>P</w:t>
      </w:r>
      <w:r w:rsidR="007C318C">
        <w:rPr>
          <w:lang w:val="ru-RU"/>
        </w:rPr>
        <w:t>/</w:t>
      </w:r>
      <w:r w:rsidR="008B349E">
        <w:rPr>
          <w:lang w:val="en-US"/>
        </w:rPr>
        <w:t>DDP</w:t>
      </w:r>
      <w:r w:rsidR="008B349E">
        <w:rPr>
          <w:lang w:val="ru-RU"/>
        </w:rPr>
        <w:t xml:space="preserve"> </w:t>
      </w:r>
      <w:r w:rsidR="008B349E">
        <w:t>АЕЦ</w:t>
      </w:r>
      <w:r w:rsidR="008B349E">
        <w:rPr>
          <w:lang w:val="ru-RU"/>
        </w:rPr>
        <w:t xml:space="preserve"> </w:t>
      </w:r>
      <w:r w:rsidR="008B349E">
        <w:t xml:space="preserve">Козлодуй, съгласно </w:t>
      </w:r>
      <w:r w:rsidR="008B349E">
        <w:rPr>
          <w:lang w:val="en-US"/>
        </w:rPr>
        <w:t>INCOTERMS</w:t>
      </w:r>
      <w:r w:rsidR="008B349E">
        <w:rPr>
          <w:lang w:val="ru-RU"/>
        </w:rPr>
        <w:t xml:space="preserve"> 201</w:t>
      </w:r>
      <w:r w:rsidR="00972AF3">
        <w:rPr>
          <w:lang w:val="ru-RU"/>
        </w:rPr>
        <w:t>0</w:t>
      </w:r>
      <w:r w:rsidR="00661560">
        <w:t xml:space="preserve">, както следва: </w:t>
      </w:r>
    </w:p>
    <w:p w:rsidR="00661560" w:rsidRDefault="00661560" w:rsidP="00B40646">
      <w:pPr>
        <w:pStyle w:val="BodyTextIndent3"/>
        <w:ind w:firstLine="567"/>
        <w:rPr>
          <w:lang w:val="ru-RU"/>
        </w:rPr>
      </w:pPr>
      <w:r>
        <w:t>2.1.1 Цената на резервните части по Приложение № 1 от Техническото задание е в размер на ................................. евро/лв. без ДДС</w:t>
      </w:r>
      <w:r w:rsidRPr="00661560">
        <w:t xml:space="preserve"> </w:t>
      </w:r>
      <w:r>
        <w:t xml:space="preserve">при условие на доставка </w:t>
      </w:r>
      <w:r>
        <w:rPr>
          <w:lang w:val="en-US"/>
        </w:rPr>
        <w:t>D</w:t>
      </w:r>
      <w:r>
        <w:t>А</w:t>
      </w:r>
      <w:r>
        <w:rPr>
          <w:lang w:val="en-US"/>
        </w:rPr>
        <w:t>P</w:t>
      </w:r>
      <w:r>
        <w:rPr>
          <w:lang w:val="ru-RU"/>
        </w:rPr>
        <w:t>/</w:t>
      </w:r>
      <w:r>
        <w:rPr>
          <w:lang w:val="en-US"/>
        </w:rPr>
        <w:t>DDP</w:t>
      </w:r>
      <w:r>
        <w:rPr>
          <w:lang w:val="ru-RU"/>
        </w:rPr>
        <w:t xml:space="preserve"> </w:t>
      </w:r>
      <w:r>
        <w:t>АЕЦ</w:t>
      </w:r>
      <w:r>
        <w:rPr>
          <w:lang w:val="ru-RU"/>
        </w:rPr>
        <w:t xml:space="preserve"> </w:t>
      </w:r>
      <w:r>
        <w:t xml:space="preserve">Козлодуй, съгласно </w:t>
      </w:r>
      <w:r>
        <w:rPr>
          <w:lang w:val="en-US"/>
        </w:rPr>
        <w:t>INCOTERMS</w:t>
      </w:r>
      <w:r>
        <w:rPr>
          <w:lang w:val="ru-RU"/>
        </w:rPr>
        <w:t xml:space="preserve"> 201</w:t>
      </w:r>
      <w:r w:rsidR="00972AF3">
        <w:rPr>
          <w:lang w:val="ru-RU"/>
        </w:rPr>
        <w:t>0</w:t>
      </w:r>
      <w:r>
        <w:rPr>
          <w:lang w:val="ru-RU"/>
        </w:rPr>
        <w:t>.</w:t>
      </w:r>
    </w:p>
    <w:p w:rsidR="00374B80" w:rsidRDefault="00661560" w:rsidP="00B40646">
      <w:pPr>
        <w:pStyle w:val="BodyTextIndent3"/>
        <w:ind w:firstLine="567"/>
      </w:pPr>
      <w:r>
        <w:rPr>
          <w:lang w:val="ru-RU"/>
        </w:rPr>
        <w:t>2.1.2. Единичните цени</w:t>
      </w:r>
      <w:r>
        <w:t xml:space="preserve"> на резервните части по Приложение № 2 от Техническото задание са съгласно Приложение № 4 Предлагана цена</w:t>
      </w:r>
      <w:r w:rsidR="00DC56BE">
        <w:t xml:space="preserve"> за всяка резервна част и съответно за 2018г., 2019г. и 2020г.</w:t>
      </w:r>
      <w:r w:rsidR="00284364">
        <w:t xml:space="preserve"> </w:t>
      </w:r>
      <w:r w:rsidR="00340BE5">
        <w:t>Пределната</w:t>
      </w:r>
      <w:r w:rsidR="00284364">
        <w:t xml:space="preserve"> стойност на </w:t>
      </w:r>
      <w:r w:rsidR="00340BE5">
        <w:t>доставените резервни части</w:t>
      </w:r>
      <w:r w:rsidR="00284364">
        <w:t xml:space="preserve"> </w:t>
      </w:r>
      <w:r w:rsidR="00340BE5">
        <w:t xml:space="preserve">и консумативи </w:t>
      </w:r>
      <w:r w:rsidR="00284364">
        <w:t xml:space="preserve">по Приложение № 2, в зависимост от необходимостта от доставка в рамките на трите години е </w:t>
      </w:r>
      <w:r w:rsidR="00B40646">
        <w:t xml:space="preserve">1 533 875 евро или </w:t>
      </w:r>
      <w:r w:rsidR="00284364">
        <w:t>3 000 000 лв. без ДДС.</w:t>
      </w:r>
      <w:r w:rsidR="00A66406" w:rsidRPr="00A66406">
        <w:rPr>
          <w:lang w:val="ru-RU"/>
        </w:rPr>
        <w:t xml:space="preserve"> </w:t>
      </w:r>
      <w:r w:rsidR="00873AEB">
        <w:rPr>
          <w:lang w:val="ru-RU"/>
        </w:rPr>
        <w:t xml:space="preserve">Стойността на </w:t>
      </w:r>
      <w:r w:rsidR="00873AEB" w:rsidRPr="004C37DF">
        <w:rPr>
          <w:lang w:val="ru-RU"/>
        </w:rPr>
        <w:t>е</w:t>
      </w:r>
      <w:r w:rsidR="00CB60CB" w:rsidRPr="004C37DF">
        <w:t>диничните цени</w:t>
      </w:r>
      <w:r w:rsidR="00A66406" w:rsidRPr="004C37DF">
        <w:t xml:space="preserve"> на резервните части </w:t>
      </w:r>
      <w:r w:rsidR="004C37DF" w:rsidRPr="004C37DF">
        <w:t xml:space="preserve">се определя </w:t>
      </w:r>
      <w:r w:rsidR="00A66406" w:rsidRPr="004C37DF">
        <w:t>към датата на писменото уведомяване по т. 3.2 от настоящия договор.</w:t>
      </w:r>
      <w:r w:rsidR="00374B80">
        <w:t xml:space="preserve"> </w:t>
      </w:r>
      <w:r w:rsidR="00374B80" w:rsidRPr="00972AF3">
        <w:rPr>
          <w:b/>
        </w:rPr>
        <w:t>ВЪЗЛОЖИТЕЛЯТ</w:t>
      </w:r>
      <w:r w:rsidR="00374B80">
        <w:t xml:space="preserve"> не е </w:t>
      </w:r>
      <w:r w:rsidR="00972AF3">
        <w:t xml:space="preserve">задължен да достигне пределната стойност на резервни части по Приложение № 2 от Техническото задание. </w:t>
      </w:r>
      <w:r w:rsidR="00374B80">
        <w:t xml:space="preserve"> </w:t>
      </w:r>
    </w:p>
    <w:p w:rsidR="00661560" w:rsidRPr="004C37DF" w:rsidRDefault="00A66406" w:rsidP="00B40646">
      <w:pPr>
        <w:pStyle w:val="BodyTextIndent3"/>
        <w:ind w:firstLine="567"/>
      </w:pPr>
      <w:r w:rsidRPr="004C37DF">
        <w:t xml:space="preserve"> </w:t>
      </w:r>
    </w:p>
    <w:p w:rsidR="008B349E" w:rsidRDefault="00661560">
      <w:pPr>
        <w:pStyle w:val="BodyTextIndent3"/>
        <w:numPr>
          <w:ilvl w:val="1"/>
          <w:numId w:val="26"/>
        </w:numPr>
        <w:tabs>
          <w:tab w:val="clear" w:pos="921"/>
        </w:tabs>
        <w:ind w:left="0" w:firstLine="561"/>
      </w:pPr>
      <w:r>
        <w:t>Единичните ц</w:t>
      </w:r>
      <w:r w:rsidR="008B349E">
        <w:t>ен</w:t>
      </w:r>
      <w:r>
        <w:t>и</w:t>
      </w:r>
      <w:r w:rsidR="008B349E">
        <w:t xml:space="preserve"> </w:t>
      </w:r>
      <w:r>
        <w:t>са</w:t>
      </w:r>
      <w:r w:rsidR="008B349E">
        <w:t xml:space="preserve"> окончателн</w:t>
      </w:r>
      <w:r>
        <w:t>и</w:t>
      </w:r>
      <w:r w:rsidR="008B349E">
        <w:t xml:space="preserve"> и валидн</w:t>
      </w:r>
      <w:r>
        <w:t>и</w:t>
      </w:r>
      <w:r w:rsidR="008B349E">
        <w:t xml:space="preserve"> до пълното изпълнение на договора.</w:t>
      </w:r>
    </w:p>
    <w:p w:rsidR="008B349E" w:rsidRDefault="008B349E">
      <w:pPr>
        <w:pStyle w:val="BodyTextIndent3"/>
        <w:numPr>
          <w:ilvl w:val="1"/>
          <w:numId w:val="26"/>
        </w:numPr>
        <w:tabs>
          <w:tab w:val="clear" w:pos="921"/>
        </w:tabs>
        <w:ind w:left="0" w:firstLine="561"/>
      </w:pPr>
      <w:r>
        <w:rPr>
          <w:b/>
        </w:rPr>
        <w:t>ВЪЗЛОЖИТЕЛЯТ</w:t>
      </w:r>
      <w:r>
        <w:t xml:space="preserve"> заплаща цената по т. 2.1.</w:t>
      </w:r>
      <w:r w:rsidR="00D620AA">
        <w:t>, след всяка доставка,</w:t>
      </w:r>
      <w:r>
        <w:t xml:space="preserve"> чрез банков превод в срок до 30 календарни дни от приемане на доставката, срещу представени оригинална фактура, приемно-предавателен протокол и протокол за извършен </w:t>
      </w:r>
      <w:r w:rsidR="009C2D86">
        <w:t xml:space="preserve">общ </w:t>
      </w:r>
      <w:r>
        <w:t>входящ контрол без забележки.</w:t>
      </w:r>
    </w:p>
    <w:p w:rsidR="006D0370" w:rsidRDefault="006D0370" w:rsidP="006D0370">
      <w:pPr>
        <w:numPr>
          <w:ilvl w:val="1"/>
          <w:numId w:val="26"/>
        </w:numPr>
        <w:tabs>
          <w:tab w:val="clear" w:pos="921"/>
          <w:tab w:val="num" w:pos="0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lastRenderedPageBreak/>
        <w:t xml:space="preserve">Плащанията по настоящия договор ще бъдат извършвани чрез банков превод в полза на </w:t>
      </w:r>
      <w:r>
        <w:rPr>
          <w:rFonts w:ascii="Times New Roman" w:hAnsi="Times New Roman"/>
          <w:b/>
          <w:bCs/>
          <w:szCs w:val="22"/>
          <w:lang w:val="bg-BG"/>
        </w:rPr>
        <w:t>ИЗПЪЛНИТЕЛЯ</w:t>
      </w:r>
      <w:r>
        <w:rPr>
          <w:rFonts w:ascii="Times New Roman" w:hAnsi="Times New Roman"/>
          <w:szCs w:val="22"/>
          <w:lang w:val="bg-BG"/>
        </w:rPr>
        <w:t xml:space="preserve"> по посочените във фактурата банкови реквизити. </w:t>
      </w:r>
    </w:p>
    <w:p w:rsidR="00D620AA" w:rsidRPr="00D620AA" w:rsidRDefault="00D620AA" w:rsidP="006D0370">
      <w:pPr>
        <w:pStyle w:val="BodyTextIndent"/>
        <w:numPr>
          <w:ilvl w:val="1"/>
          <w:numId w:val="26"/>
        </w:numPr>
        <w:tabs>
          <w:tab w:val="clear" w:pos="921"/>
          <w:tab w:val="num" w:pos="0"/>
        </w:tabs>
        <w:ind w:left="0" w:firstLine="561"/>
        <w:jc w:val="both"/>
        <w:rPr>
          <w:szCs w:val="22"/>
          <w:lang w:val="bg-BG"/>
        </w:rPr>
      </w:pPr>
      <w:r>
        <w:rPr>
          <w:sz w:val="24"/>
          <w:szCs w:val="24"/>
          <w:lang w:val="bg-BG"/>
        </w:rPr>
        <w:t xml:space="preserve">В случай, че </w:t>
      </w:r>
      <w:r w:rsidRPr="004E1D7F">
        <w:rPr>
          <w:b/>
          <w:sz w:val="24"/>
          <w:szCs w:val="24"/>
          <w:lang w:val="bg-BG"/>
        </w:rPr>
        <w:t>ИЗПЪЛНИТЕЛЯТ</w:t>
      </w:r>
      <w:r>
        <w:rPr>
          <w:sz w:val="24"/>
          <w:szCs w:val="24"/>
          <w:lang w:val="bg-BG"/>
        </w:rPr>
        <w:t xml:space="preserve"> е чуждестранно лице, в</w:t>
      </w:r>
      <w:r w:rsidRPr="00D620AA">
        <w:rPr>
          <w:sz w:val="24"/>
          <w:szCs w:val="24"/>
          <w:lang w:val="bg-BG"/>
        </w:rPr>
        <w:t xml:space="preserve">сички банкови разходи по настоящия договор на територията на </w:t>
      </w:r>
      <w:r w:rsidRPr="00D620AA">
        <w:rPr>
          <w:b/>
          <w:bCs/>
          <w:sz w:val="24"/>
          <w:szCs w:val="24"/>
          <w:lang w:val="bg-BG"/>
        </w:rPr>
        <w:t>ИЗПЪЛНИТЕЛЯ</w:t>
      </w:r>
      <w:r w:rsidRPr="00D620AA">
        <w:rPr>
          <w:sz w:val="24"/>
          <w:szCs w:val="24"/>
          <w:lang w:val="bg-BG"/>
        </w:rPr>
        <w:t xml:space="preserve"> са за сметка на </w:t>
      </w:r>
      <w:r w:rsidRPr="00D620AA">
        <w:rPr>
          <w:b/>
          <w:bCs/>
          <w:sz w:val="24"/>
          <w:szCs w:val="24"/>
          <w:lang w:val="bg-BG"/>
        </w:rPr>
        <w:t>ИЗПЪЛНИТЕЛЯ</w:t>
      </w:r>
      <w:r w:rsidRPr="00D620AA">
        <w:rPr>
          <w:bCs/>
          <w:sz w:val="24"/>
          <w:szCs w:val="24"/>
          <w:lang w:val="bg-BG"/>
        </w:rPr>
        <w:t xml:space="preserve">, а на територията на </w:t>
      </w:r>
      <w:r w:rsidRPr="00D620AA">
        <w:rPr>
          <w:b/>
          <w:bCs/>
          <w:caps/>
          <w:sz w:val="24"/>
          <w:szCs w:val="24"/>
          <w:lang w:val="bg-BG"/>
        </w:rPr>
        <w:t>Възложителя</w:t>
      </w:r>
      <w:r w:rsidRPr="00D620AA">
        <w:rPr>
          <w:sz w:val="24"/>
          <w:szCs w:val="24"/>
          <w:lang w:val="bg-BG"/>
        </w:rPr>
        <w:t xml:space="preserve"> - за </w:t>
      </w:r>
      <w:r w:rsidRPr="00D620AA">
        <w:rPr>
          <w:b/>
          <w:bCs/>
          <w:caps/>
          <w:sz w:val="24"/>
          <w:szCs w:val="24"/>
          <w:lang w:val="bg-BG"/>
        </w:rPr>
        <w:t>Възложителя</w:t>
      </w:r>
      <w:r w:rsidRPr="00D620AA">
        <w:rPr>
          <w:bCs/>
          <w:caps/>
          <w:sz w:val="24"/>
          <w:szCs w:val="24"/>
          <w:lang w:val="bg-BG"/>
        </w:rPr>
        <w:t xml:space="preserve">. </w:t>
      </w:r>
      <w:r w:rsidRPr="00D620AA">
        <w:rPr>
          <w:sz w:val="24"/>
          <w:szCs w:val="24"/>
          <w:lang w:val="bg-BG"/>
        </w:rPr>
        <w:t xml:space="preserve">Всички разходи по заплащане на комисионните услуги на банката/банките кореспондент/и, ще бъдат поети от </w:t>
      </w:r>
      <w:r w:rsidRPr="00D620AA">
        <w:rPr>
          <w:b/>
          <w:bCs/>
          <w:sz w:val="24"/>
          <w:szCs w:val="24"/>
          <w:lang w:val="bg-BG"/>
        </w:rPr>
        <w:t>ИЗПЪЛНИТЕЛЯ</w:t>
      </w:r>
      <w:r w:rsidRPr="00D620AA">
        <w:rPr>
          <w:sz w:val="24"/>
          <w:szCs w:val="24"/>
          <w:lang w:val="bg-BG"/>
        </w:rPr>
        <w:t>.</w:t>
      </w:r>
    </w:p>
    <w:p w:rsidR="008B349E" w:rsidRPr="006D0370" w:rsidRDefault="008B349E">
      <w:pPr>
        <w:ind w:firstLine="900"/>
        <w:rPr>
          <w:rFonts w:ascii="Times New Roman" w:hAnsi="Times New Roman"/>
          <w:szCs w:val="22"/>
          <w:lang w:val="bg-BG"/>
        </w:rPr>
      </w:pPr>
    </w:p>
    <w:p w:rsidR="008B349E" w:rsidRPr="006D0370" w:rsidRDefault="008B349E">
      <w:pPr>
        <w:numPr>
          <w:ilvl w:val="0"/>
          <w:numId w:val="18"/>
        </w:numPr>
        <w:tabs>
          <w:tab w:val="clear" w:pos="921"/>
        </w:tabs>
        <w:ind w:left="0" w:right="-425" w:firstLine="561"/>
        <w:jc w:val="both"/>
        <w:rPr>
          <w:rFonts w:ascii="Times New Roman" w:hAnsi="Times New Roman"/>
          <w:b/>
          <w:szCs w:val="21"/>
          <w:lang w:val="bg-BG"/>
        </w:rPr>
      </w:pPr>
      <w:r w:rsidRPr="006D0370">
        <w:rPr>
          <w:rFonts w:ascii="Times New Roman" w:hAnsi="Times New Roman"/>
          <w:b/>
          <w:szCs w:val="21"/>
          <w:lang w:val="bg-BG"/>
        </w:rPr>
        <w:t>СРОК ЗА ИЗПЪЛНЕНИЕ НА ДОГОВОРА</w:t>
      </w:r>
    </w:p>
    <w:p w:rsidR="00641390" w:rsidRPr="00D620AA" w:rsidRDefault="00D620AA" w:rsidP="00641390">
      <w:pPr>
        <w:pStyle w:val="ListParagraph"/>
        <w:numPr>
          <w:ilvl w:val="1"/>
          <w:numId w:val="39"/>
        </w:numPr>
        <w:ind w:left="0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Резервните части и консумативи, цитирани в Приложение №1 от Техническото задание, за всяка година и енергиен блок се доставят на площадката на АЕЦ Козлодуй в срок </w:t>
      </w:r>
      <w:r w:rsidR="00340BE5">
        <w:rPr>
          <w:rFonts w:ascii="Times New Roman" w:hAnsi="Times New Roman"/>
          <w:szCs w:val="22"/>
          <w:lang w:val="bg-BG"/>
        </w:rPr>
        <w:t xml:space="preserve">до </w:t>
      </w:r>
      <w:r w:rsidR="00CC17E9">
        <w:rPr>
          <w:rFonts w:ascii="Times New Roman" w:hAnsi="Times New Roman"/>
          <w:szCs w:val="22"/>
          <w:lang w:val="bg-BG"/>
        </w:rPr>
        <w:t>две седмици</w:t>
      </w:r>
      <w:r>
        <w:rPr>
          <w:rFonts w:ascii="Times New Roman" w:hAnsi="Times New Roman"/>
          <w:szCs w:val="22"/>
          <w:lang w:val="bg-BG"/>
        </w:rPr>
        <w:t xml:space="preserve"> преди началото на съответния ПГР. Информацията за точната дата, бележеща начало на ПГР за съответния блок и година ще бъде предоставяна писмено на </w:t>
      </w:r>
      <w:r w:rsidRPr="00CC17E9">
        <w:rPr>
          <w:rFonts w:ascii="Times New Roman" w:hAnsi="Times New Roman"/>
          <w:b/>
          <w:szCs w:val="22"/>
          <w:lang w:val="bg-BG"/>
        </w:rPr>
        <w:t>ИЗПЪЛНИТЕЛЯ</w:t>
      </w:r>
      <w:r>
        <w:rPr>
          <w:rFonts w:ascii="Times New Roman" w:hAnsi="Times New Roman"/>
          <w:szCs w:val="22"/>
          <w:lang w:val="bg-BG"/>
        </w:rPr>
        <w:t xml:space="preserve"> в срок – 3 месеца преди началото на съответния ПГР.</w:t>
      </w:r>
    </w:p>
    <w:p w:rsidR="00D620AA" w:rsidRPr="006D0370" w:rsidRDefault="00D620AA" w:rsidP="00641390">
      <w:pPr>
        <w:pStyle w:val="ListParagraph"/>
        <w:numPr>
          <w:ilvl w:val="1"/>
          <w:numId w:val="39"/>
        </w:numPr>
        <w:ind w:left="0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Резервните части и консумативи, описани в Приложение 2  от Техническото задание се доставят на площадката на АЕЦ Козлодуй в срок до 6 месеца след писмено уведомяване на </w:t>
      </w:r>
      <w:r w:rsidRPr="001251A2">
        <w:rPr>
          <w:rFonts w:ascii="Times New Roman" w:hAnsi="Times New Roman"/>
          <w:b/>
          <w:szCs w:val="22"/>
          <w:lang w:val="bg-BG"/>
        </w:rPr>
        <w:t>ИЗПЪЛНИТЕЛЯ</w:t>
      </w:r>
      <w:r>
        <w:rPr>
          <w:rFonts w:ascii="Times New Roman" w:hAnsi="Times New Roman"/>
          <w:szCs w:val="22"/>
          <w:lang w:val="bg-BG"/>
        </w:rPr>
        <w:t xml:space="preserve"> за възникнала необходимост от доставка на конкретно определени позиции</w:t>
      </w:r>
      <w:r w:rsidR="00CC17E9">
        <w:rPr>
          <w:rFonts w:ascii="Times New Roman" w:hAnsi="Times New Roman"/>
          <w:szCs w:val="22"/>
          <w:lang w:val="bg-BG"/>
        </w:rPr>
        <w:t xml:space="preserve"> и количества</w:t>
      </w:r>
      <w:r>
        <w:rPr>
          <w:rFonts w:ascii="Times New Roman" w:hAnsi="Times New Roman"/>
          <w:szCs w:val="22"/>
          <w:lang w:val="bg-BG"/>
        </w:rPr>
        <w:t>.</w:t>
      </w:r>
    </w:p>
    <w:p w:rsidR="008B349E" w:rsidRPr="006D0370" w:rsidRDefault="008B349E" w:rsidP="00641390">
      <w:pPr>
        <w:pStyle w:val="ListParagraph"/>
        <w:numPr>
          <w:ilvl w:val="1"/>
          <w:numId w:val="39"/>
        </w:numPr>
        <w:ind w:left="0" w:firstLine="561"/>
        <w:jc w:val="both"/>
        <w:rPr>
          <w:rFonts w:ascii="Times New Roman" w:hAnsi="Times New Roman"/>
          <w:szCs w:val="21"/>
          <w:lang w:val="bg-BG"/>
        </w:rPr>
      </w:pPr>
      <w:r w:rsidRPr="007C318C">
        <w:rPr>
          <w:rFonts w:ascii="Times New Roman" w:hAnsi="Times New Roman"/>
          <w:b/>
          <w:lang w:val="ru-RU"/>
        </w:rPr>
        <w:t>ИЗПЪЛНИТЕЛЯТ</w:t>
      </w:r>
      <w:r w:rsidRPr="007C318C">
        <w:rPr>
          <w:rFonts w:ascii="Times New Roman" w:hAnsi="Times New Roman"/>
          <w:lang w:val="ru-RU"/>
        </w:rPr>
        <w:t xml:space="preserve"> има право на предсрочно изпълнение на </w:t>
      </w:r>
      <w:r w:rsidR="007254A3">
        <w:rPr>
          <w:rFonts w:ascii="Times New Roman" w:hAnsi="Times New Roman"/>
          <w:lang w:val="ru-RU"/>
        </w:rPr>
        <w:t>доставките по т.3.1. и 3.2.</w:t>
      </w:r>
      <w:r w:rsidRPr="007C318C">
        <w:rPr>
          <w:rFonts w:ascii="Times New Roman" w:hAnsi="Times New Roman"/>
          <w:lang w:val="ru-RU"/>
        </w:rPr>
        <w:t xml:space="preserve">, </w:t>
      </w:r>
      <w:r w:rsidR="00040134" w:rsidRPr="007C318C">
        <w:rPr>
          <w:rFonts w:ascii="Times New Roman" w:hAnsi="Times New Roman"/>
          <w:lang w:val="ru-RU"/>
        </w:rPr>
        <w:t xml:space="preserve">след предварително съгласуване с </w:t>
      </w:r>
      <w:r w:rsidR="00040134" w:rsidRPr="007C318C">
        <w:rPr>
          <w:rFonts w:ascii="Times New Roman" w:hAnsi="Times New Roman"/>
          <w:b/>
          <w:lang w:val="ru-RU"/>
        </w:rPr>
        <w:t>ВЪЗЛОЖИТЕЛЯ</w:t>
      </w:r>
      <w:r w:rsidR="00040134" w:rsidRPr="007C318C">
        <w:rPr>
          <w:rFonts w:ascii="Times New Roman" w:hAnsi="Times New Roman"/>
          <w:lang w:val="ru-RU"/>
        </w:rPr>
        <w:t xml:space="preserve">, </w:t>
      </w:r>
      <w:r w:rsidRPr="007C318C">
        <w:rPr>
          <w:rFonts w:ascii="Times New Roman" w:hAnsi="Times New Roman"/>
          <w:lang w:val="ru-RU"/>
        </w:rPr>
        <w:t xml:space="preserve">при което </w:t>
      </w:r>
      <w:r w:rsidR="00340BE5">
        <w:rPr>
          <w:rFonts w:ascii="Times New Roman" w:hAnsi="Times New Roman"/>
          <w:lang w:val="ru-RU"/>
        </w:rPr>
        <w:t>единичните цени</w:t>
      </w:r>
      <w:r w:rsidRPr="007C318C">
        <w:rPr>
          <w:rFonts w:ascii="Times New Roman" w:hAnsi="Times New Roman"/>
          <w:lang w:val="ru-RU"/>
        </w:rPr>
        <w:t xml:space="preserve"> ще остан</w:t>
      </w:r>
      <w:r w:rsidR="00340BE5">
        <w:rPr>
          <w:rFonts w:ascii="Times New Roman" w:hAnsi="Times New Roman"/>
          <w:lang w:val="ru-RU"/>
        </w:rPr>
        <w:t>ат</w:t>
      </w:r>
      <w:r w:rsidRPr="007C318C">
        <w:rPr>
          <w:rFonts w:ascii="Times New Roman" w:hAnsi="Times New Roman"/>
          <w:lang w:val="ru-RU"/>
        </w:rPr>
        <w:t xml:space="preserve"> непроменен</w:t>
      </w:r>
      <w:r w:rsidR="00340BE5">
        <w:rPr>
          <w:rFonts w:ascii="Times New Roman" w:hAnsi="Times New Roman"/>
          <w:lang w:val="ru-RU"/>
        </w:rPr>
        <w:t>и</w:t>
      </w:r>
      <w:r w:rsidRPr="007C318C">
        <w:rPr>
          <w:rFonts w:ascii="Times New Roman" w:hAnsi="Times New Roman"/>
          <w:lang w:val="ru-RU"/>
        </w:rPr>
        <w:t>.</w:t>
      </w:r>
    </w:p>
    <w:p w:rsidR="008B349E" w:rsidRPr="006D0370" w:rsidRDefault="008B349E">
      <w:pPr>
        <w:ind w:right="-1" w:firstLine="1418"/>
        <w:jc w:val="both"/>
        <w:rPr>
          <w:rFonts w:ascii="Times New Roman" w:hAnsi="Times New Roman"/>
          <w:b/>
          <w:sz w:val="16"/>
          <w:szCs w:val="16"/>
          <w:lang w:val="bg-BG"/>
        </w:rPr>
      </w:pPr>
    </w:p>
    <w:p w:rsidR="008B349E" w:rsidRPr="003C314A" w:rsidRDefault="008B349E">
      <w:pPr>
        <w:numPr>
          <w:ilvl w:val="0"/>
          <w:numId w:val="18"/>
        </w:numPr>
        <w:tabs>
          <w:tab w:val="clear" w:pos="921"/>
        </w:tabs>
        <w:ind w:left="0" w:right="-425" w:firstLine="561"/>
        <w:jc w:val="both"/>
        <w:rPr>
          <w:rFonts w:ascii="Times New Roman" w:hAnsi="Times New Roman"/>
          <w:b/>
          <w:szCs w:val="21"/>
          <w:lang w:val="bg-BG"/>
        </w:rPr>
      </w:pPr>
      <w:r w:rsidRPr="003C314A">
        <w:rPr>
          <w:rFonts w:ascii="Times New Roman" w:hAnsi="Times New Roman"/>
          <w:b/>
          <w:szCs w:val="21"/>
          <w:lang w:val="bg-BG"/>
        </w:rPr>
        <w:t xml:space="preserve">ПРЕДАВАНЕ НА СТОКАТА. </w:t>
      </w:r>
    </w:p>
    <w:p w:rsidR="008B349E" w:rsidRPr="003C314A" w:rsidRDefault="008B349E">
      <w:pPr>
        <w:ind w:right="-1" w:firstLine="561"/>
        <w:jc w:val="both"/>
        <w:rPr>
          <w:rFonts w:ascii="Times New Roman" w:hAnsi="Times New Roman"/>
          <w:b/>
          <w:szCs w:val="21"/>
          <w:lang w:val="bg-BG"/>
        </w:rPr>
      </w:pPr>
      <w:r w:rsidRPr="003C314A">
        <w:rPr>
          <w:rFonts w:ascii="Times New Roman" w:hAnsi="Times New Roman"/>
          <w:b/>
          <w:szCs w:val="21"/>
          <w:lang w:val="bg-BG"/>
        </w:rPr>
        <w:t>ПРЕМИНАВАНЕ НА СОБСТВЕНОСТТА И РИСКА. ТРАНСПОРТИРАНЕ.</w:t>
      </w:r>
    </w:p>
    <w:p w:rsidR="008B349E" w:rsidRDefault="008B349E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 w:rsidRPr="003C314A">
        <w:rPr>
          <w:rFonts w:ascii="Times New Roman" w:hAnsi="Times New Roman"/>
          <w:szCs w:val="21"/>
          <w:lang w:val="bg-BG"/>
        </w:rPr>
        <w:t>При предаване на стоката страните подписват приемно - предавателен протокол,</w:t>
      </w:r>
      <w:r>
        <w:rPr>
          <w:rFonts w:ascii="Times New Roman" w:hAnsi="Times New Roman"/>
          <w:szCs w:val="21"/>
          <w:lang w:val="bg-BG"/>
        </w:rPr>
        <w:t xml:space="preserve"> който ги обвързва относно факта на предаването.</w:t>
      </w:r>
    </w:p>
    <w:p w:rsidR="00E3490B" w:rsidRDefault="00E3490B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1"/>
          <w:lang w:val="bg-BG"/>
        </w:rPr>
        <w:t>Преди опаковане, оборудването /резервни части/ да се подложи на щателна консервация, обезпечаваща съхранението му за периода на транспорт и престой до мястото за влагането му в експлоатация, в течение на минимум предвидения срок на съхранение за съответната част/материал, считано от датата на отпътуване от завода-производител.</w:t>
      </w:r>
    </w:p>
    <w:p w:rsidR="00E3490B" w:rsidRDefault="00E3490B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1"/>
          <w:lang w:val="bg-BG"/>
        </w:rPr>
        <w:t>Оборудването да се превозва в опакован вид, посредством железопътен, воден и /или/ автомобилен транспорт, на платформа, съответстваща на тежестта на товарите. Продължителността на транспортиране с един вид транспорт, да не превишава 1 един месец.</w:t>
      </w:r>
    </w:p>
    <w:p w:rsidR="00CC17E9" w:rsidRDefault="00CC17E9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 w:rsidRPr="00CC17E9">
        <w:rPr>
          <w:rFonts w:ascii="Times New Roman" w:hAnsi="Times New Roman"/>
          <w:b/>
          <w:szCs w:val="21"/>
          <w:lang w:val="bg-BG"/>
        </w:rPr>
        <w:t>ИЗПЪЛНИТЕЛЯТ</w:t>
      </w:r>
      <w:r>
        <w:rPr>
          <w:rFonts w:ascii="Times New Roman" w:hAnsi="Times New Roman"/>
          <w:szCs w:val="21"/>
          <w:lang w:val="bg-BG"/>
        </w:rPr>
        <w:t xml:space="preserve"> трябва да изпрати известие/писмо за готовност за експедиране на резервните части от завода-производител – минимум 5 дни преди датата на експедиция.</w:t>
      </w:r>
    </w:p>
    <w:p w:rsidR="00CC17E9" w:rsidRDefault="00CC17E9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1"/>
          <w:lang w:val="bg-BG"/>
        </w:rPr>
        <w:t>При доставка на територията на АЕЦ Козлодуй, на резервните части и материали, да не са минали повече от 15% от срока им на годност, считано от датата им на производство.</w:t>
      </w:r>
    </w:p>
    <w:p w:rsidR="008B349E" w:rsidRDefault="008B349E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1"/>
          <w:lang w:val="bg-BG"/>
        </w:rPr>
        <w:t xml:space="preserve">Собствеността и рискът от погиването и повреждането на стоката преминават върху </w:t>
      </w:r>
      <w:r>
        <w:rPr>
          <w:rFonts w:ascii="Times New Roman" w:hAnsi="Times New Roman"/>
          <w:b/>
          <w:szCs w:val="21"/>
          <w:lang w:val="bg-BG"/>
        </w:rPr>
        <w:t>ВЪЗЛОЖИТЕЛЯ</w:t>
      </w:r>
      <w:r>
        <w:rPr>
          <w:rFonts w:ascii="Times New Roman" w:hAnsi="Times New Roman"/>
          <w:szCs w:val="21"/>
          <w:lang w:val="bg-BG"/>
        </w:rPr>
        <w:t xml:space="preserve"> в момента на подписването на протокол за входящ контрол без забележки. </w:t>
      </w:r>
    </w:p>
    <w:p w:rsidR="008B349E" w:rsidRDefault="008B349E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b/>
          <w:szCs w:val="21"/>
          <w:lang w:val="bg-BG"/>
        </w:rPr>
        <w:t>ИЗПЪЛНИТЕЛЯТ</w:t>
      </w:r>
      <w:r>
        <w:rPr>
          <w:rFonts w:ascii="Times New Roman" w:hAnsi="Times New Roman"/>
          <w:szCs w:val="21"/>
          <w:lang w:val="bg-BG"/>
        </w:rPr>
        <w:t xml:space="preserve"> транспортира стоката до склад “АЕЦ  Козлодуй”ЕАД на свои разноски и риск.</w:t>
      </w:r>
    </w:p>
    <w:p w:rsidR="008B349E" w:rsidRDefault="008B349E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1"/>
          <w:lang w:val="bg-BG"/>
        </w:rPr>
        <w:t xml:space="preserve">Известие за готовност за експедиране трябва да бъде изпратено до “АЕЦ </w:t>
      </w:r>
      <w:r w:rsidRPr="003C314A">
        <w:rPr>
          <w:rFonts w:ascii="Times New Roman" w:hAnsi="Times New Roman"/>
          <w:szCs w:val="21"/>
          <w:lang w:val="bg-BG"/>
        </w:rPr>
        <w:t xml:space="preserve">Козлодуй” ЕАД на факс 0973/7-20-47 или e-mail: commercial@npp.bg, най-малко </w:t>
      </w:r>
      <w:r w:rsidR="00E3490B">
        <w:rPr>
          <w:rFonts w:ascii="Times New Roman" w:hAnsi="Times New Roman"/>
          <w:szCs w:val="21"/>
          <w:lang w:val="bg-BG"/>
        </w:rPr>
        <w:t>14</w:t>
      </w:r>
      <w:r w:rsidRPr="003C314A">
        <w:rPr>
          <w:rFonts w:ascii="Times New Roman" w:hAnsi="Times New Roman"/>
          <w:szCs w:val="21"/>
          <w:lang w:val="bg-BG"/>
        </w:rPr>
        <w:t xml:space="preserve"> (</w:t>
      </w:r>
      <w:r w:rsidR="00E3490B">
        <w:rPr>
          <w:rFonts w:ascii="Times New Roman" w:hAnsi="Times New Roman"/>
          <w:szCs w:val="21"/>
          <w:lang w:val="bg-BG"/>
        </w:rPr>
        <w:t>четиринадесет</w:t>
      </w:r>
      <w:r w:rsidRPr="003C314A">
        <w:rPr>
          <w:rFonts w:ascii="Times New Roman" w:hAnsi="Times New Roman"/>
          <w:szCs w:val="21"/>
          <w:lang w:val="bg-BG"/>
        </w:rPr>
        <w:t>)</w:t>
      </w:r>
      <w:r>
        <w:rPr>
          <w:rFonts w:ascii="Times New Roman" w:hAnsi="Times New Roman"/>
          <w:szCs w:val="21"/>
          <w:lang w:val="bg-BG"/>
        </w:rPr>
        <w:t xml:space="preserve"> дни преди датата на експедиция на стоката.</w:t>
      </w:r>
      <w:r w:rsidR="006D0370">
        <w:rPr>
          <w:rFonts w:ascii="Times New Roman" w:hAnsi="Times New Roman"/>
          <w:szCs w:val="21"/>
          <w:lang w:val="bg-BG"/>
        </w:rPr>
        <w:t xml:space="preserve"> Дата на производство не по-рано от 01.01.2017г.</w:t>
      </w:r>
    </w:p>
    <w:p w:rsidR="008B349E" w:rsidRPr="00416D4B" w:rsidRDefault="008B349E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 w:rsidRPr="00416D4B">
        <w:rPr>
          <w:rFonts w:ascii="Times New Roman" w:hAnsi="Times New Roman"/>
          <w:szCs w:val="21"/>
          <w:lang w:val="bg-BG"/>
        </w:rPr>
        <w:t>Съпроводителната документация на експедираната стока трябва да съдържа :</w:t>
      </w:r>
    </w:p>
    <w:p w:rsidR="008B349E" w:rsidRPr="00416D4B" w:rsidRDefault="006D0370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С</w:t>
      </w:r>
      <w:r w:rsidR="000874FA">
        <w:rPr>
          <w:rFonts w:ascii="Times New Roman" w:hAnsi="Times New Roman"/>
          <w:szCs w:val="22"/>
          <w:lang w:val="bg-BG"/>
        </w:rPr>
        <w:t>ер</w:t>
      </w:r>
      <w:r>
        <w:rPr>
          <w:rFonts w:ascii="Times New Roman" w:hAnsi="Times New Roman"/>
          <w:szCs w:val="22"/>
          <w:lang w:val="bg-BG"/>
        </w:rPr>
        <w:t>тификат/</w:t>
      </w:r>
      <w:r w:rsidR="008B349E" w:rsidRPr="00416D4B">
        <w:rPr>
          <w:rFonts w:ascii="Times New Roman" w:hAnsi="Times New Roman"/>
          <w:szCs w:val="22"/>
          <w:lang w:val="bg-BG"/>
        </w:rPr>
        <w:t>Декларация</w:t>
      </w:r>
      <w:r w:rsidR="003C314A" w:rsidRPr="00416D4B">
        <w:rPr>
          <w:rFonts w:ascii="Times New Roman" w:hAnsi="Times New Roman"/>
          <w:szCs w:val="22"/>
          <w:lang w:val="bg-BG"/>
        </w:rPr>
        <w:t xml:space="preserve"> за съответствие</w:t>
      </w:r>
      <w:r w:rsidR="003C314A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  <w:t xml:space="preserve">1 </w:t>
      </w:r>
      <w:r>
        <w:rPr>
          <w:rFonts w:ascii="Times New Roman" w:hAnsi="Times New Roman"/>
          <w:szCs w:val="22"/>
          <w:lang w:val="bg-BG"/>
        </w:rPr>
        <w:t>е</w:t>
      </w:r>
      <w:r w:rsidR="008B349E" w:rsidRPr="00416D4B">
        <w:rPr>
          <w:rFonts w:ascii="Times New Roman" w:hAnsi="Times New Roman"/>
          <w:szCs w:val="22"/>
          <w:lang w:val="bg-BG"/>
        </w:rPr>
        <w:t>кз;</w:t>
      </w:r>
    </w:p>
    <w:p w:rsidR="008B349E" w:rsidRPr="00416D4B" w:rsidRDefault="006D0370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Сертификат/</w:t>
      </w:r>
      <w:r w:rsidR="003C314A" w:rsidRPr="00416D4B">
        <w:rPr>
          <w:rFonts w:ascii="Times New Roman" w:hAnsi="Times New Roman"/>
          <w:szCs w:val="22"/>
          <w:lang w:val="bg-BG"/>
        </w:rPr>
        <w:t>Д</w:t>
      </w:r>
      <w:r w:rsidR="008B349E" w:rsidRPr="00416D4B">
        <w:rPr>
          <w:rFonts w:ascii="Times New Roman" w:hAnsi="Times New Roman"/>
          <w:szCs w:val="22"/>
          <w:lang w:val="bg-BG"/>
        </w:rPr>
        <w:t>екларация</w:t>
      </w:r>
      <w:r w:rsidR="003C314A" w:rsidRPr="00416D4B">
        <w:rPr>
          <w:rFonts w:ascii="Times New Roman" w:hAnsi="Times New Roman"/>
          <w:szCs w:val="22"/>
          <w:lang w:val="bg-BG"/>
        </w:rPr>
        <w:t xml:space="preserve"> за произход</w:t>
      </w:r>
      <w:r w:rsidR="003C314A" w:rsidRPr="00416D4B">
        <w:rPr>
          <w:rFonts w:ascii="Times New Roman" w:hAnsi="Times New Roman"/>
          <w:szCs w:val="22"/>
          <w:lang w:val="bg-BG"/>
        </w:rPr>
        <w:tab/>
      </w:r>
      <w:r w:rsidR="003C314A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  <w:t>1 екз;</w:t>
      </w:r>
    </w:p>
    <w:p w:rsidR="00E36331" w:rsidRDefault="00E5304B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Паспорти, сертификати на материалите, включително и на тези с кратък срок</w:t>
      </w:r>
      <w:r w:rsidR="006D07F4">
        <w:rPr>
          <w:rFonts w:ascii="Times New Roman" w:hAnsi="Times New Roman"/>
          <w:szCs w:val="22"/>
          <w:lang w:val="bg-BG"/>
        </w:rPr>
        <w:tab/>
      </w:r>
      <w:r w:rsidR="00E36331">
        <w:rPr>
          <w:rFonts w:ascii="Times New Roman" w:hAnsi="Times New Roman"/>
          <w:szCs w:val="22"/>
          <w:lang w:val="bg-BG"/>
        </w:rPr>
        <w:t>1 екз;</w:t>
      </w:r>
    </w:p>
    <w:p w:rsidR="00E5304B" w:rsidRDefault="00E5304B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Опаковъчен лист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 w:rsidR="006D07F4">
        <w:rPr>
          <w:rFonts w:ascii="Times New Roman" w:hAnsi="Times New Roman"/>
          <w:szCs w:val="22"/>
          <w:lang w:val="bg-BG"/>
        </w:rPr>
        <w:tab/>
        <w:t>1 екз</w:t>
      </w:r>
      <w:r>
        <w:rPr>
          <w:rFonts w:ascii="Times New Roman" w:hAnsi="Times New Roman"/>
          <w:szCs w:val="22"/>
          <w:lang w:val="bg-BG"/>
        </w:rPr>
        <w:t>;</w:t>
      </w:r>
    </w:p>
    <w:p w:rsidR="00B37978" w:rsidRDefault="00E5304B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Условия за съхранение и срок на годност на резервните части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1 екз.</w:t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</w:p>
    <w:p w:rsidR="008B349E" w:rsidRPr="001F05CE" w:rsidRDefault="008B349E" w:rsidP="001F05CE">
      <w:pPr>
        <w:ind w:firstLine="561"/>
        <w:jc w:val="both"/>
        <w:rPr>
          <w:rFonts w:ascii="Times New Roman" w:hAnsi="Times New Roman"/>
          <w:szCs w:val="22"/>
          <w:lang w:val="bg-BG"/>
        </w:rPr>
      </w:pPr>
      <w:r w:rsidRPr="001F05CE">
        <w:rPr>
          <w:rFonts w:ascii="Times New Roman" w:hAnsi="Times New Roman"/>
          <w:szCs w:val="21"/>
          <w:lang w:val="bg-BG"/>
        </w:rPr>
        <w:lastRenderedPageBreak/>
        <w:t>4.</w:t>
      </w:r>
      <w:r w:rsidR="00524F6C">
        <w:rPr>
          <w:rFonts w:ascii="Times New Roman" w:hAnsi="Times New Roman"/>
          <w:szCs w:val="21"/>
          <w:lang w:val="bg-BG"/>
        </w:rPr>
        <w:t>8</w:t>
      </w:r>
      <w:r w:rsidRPr="001F05CE">
        <w:rPr>
          <w:rFonts w:ascii="Times New Roman" w:hAnsi="Times New Roman"/>
          <w:szCs w:val="21"/>
          <w:lang w:val="bg-BG"/>
        </w:rPr>
        <w:t xml:space="preserve">. </w:t>
      </w:r>
      <w:r w:rsidRPr="001F05CE">
        <w:rPr>
          <w:rFonts w:ascii="Times New Roman" w:hAnsi="Times New Roman"/>
          <w:b/>
          <w:szCs w:val="21"/>
          <w:lang w:val="bg-BG"/>
        </w:rPr>
        <w:t>ИЗПЪЛНИТЕЛЯТ</w:t>
      </w:r>
      <w:r w:rsidRPr="001F05CE">
        <w:rPr>
          <w:rFonts w:ascii="Times New Roman" w:hAnsi="Times New Roman"/>
          <w:szCs w:val="21"/>
          <w:lang w:val="bg-BG"/>
        </w:rPr>
        <w:t xml:space="preserve"> представ</w:t>
      </w:r>
      <w:r w:rsidR="00E5304B">
        <w:rPr>
          <w:rFonts w:ascii="Times New Roman" w:hAnsi="Times New Roman"/>
          <w:szCs w:val="21"/>
          <w:lang w:val="bg-BG"/>
        </w:rPr>
        <w:t>я</w:t>
      </w:r>
      <w:r w:rsidRPr="001F05CE">
        <w:rPr>
          <w:rFonts w:ascii="Times New Roman" w:hAnsi="Times New Roman"/>
          <w:szCs w:val="21"/>
          <w:lang w:val="bg-BG"/>
        </w:rPr>
        <w:t xml:space="preserve"> съпроводителната документац</w:t>
      </w:r>
      <w:r w:rsidR="001F05CE">
        <w:rPr>
          <w:rFonts w:ascii="Times New Roman" w:hAnsi="Times New Roman"/>
          <w:szCs w:val="21"/>
          <w:lang w:val="bg-BG"/>
        </w:rPr>
        <w:t>ия на стоката на български език</w:t>
      </w:r>
      <w:r w:rsidRPr="001F05CE">
        <w:rPr>
          <w:rFonts w:ascii="Times New Roman" w:hAnsi="Times New Roman"/>
          <w:szCs w:val="21"/>
          <w:lang w:val="bg-BG"/>
        </w:rPr>
        <w:t>/с превод на български език</w:t>
      </w:r>
      <w:r w:rsidR="00E5304B">
        <w:rPr>
          <w:rFonts w:ascii="Times New Roman" w:hAnsi="Times New Roman"/>
          <w:szCs w:val="21"/>
          <w:lang w:val="bg-BG"/>
        </w:rPr>
        <w:t xml:space="preserve"> или на руски език</w:t>
      </w:r>
      <w:r w:rsidRPr="001F05CE">
        <w:rPr>
          <w:rFonts w:ascii="Times New Roman" w:hAnsi="Times New Roman"/>
          <w:szCs w:val="21"/>
          <w:lang w:val="bg-BG"/>
        </w:rPr>
        <w:t>.</w:t>
      </w:r>
    </w:p>
    <w:p w:rsidR="008B349E" w:rsidRDefault="00524F6C" w:rsidP="00524F6C">
      <w:pPr>
        <w:ind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1"/>
          <w:lang w:val="bg-BG"/>
        </w:rPr>
        <w:t xml:space="preserve">4.9. </w:t>
      </w:r>
      <w:r w:rsidR="008B349E">
        <w:rPr>
          <w:rFonts w:ascii="Times New Roman" w:hAnsi="Times New Roman"/>
          <w:szCs w:val="21"/>
          <w:lang w:val="bg-BG"/>
        </w:rPr>
        <w:t xml:space="preserve">За дата на доставка се счита датата на подписване на приемно-предавателния протокол, а за дата на приемане на доставката от </w:t>
      </w:r>
      <w:r w:rsidR="008B349E">
        <w:rPr>
          <w:rFonts w:ascii="Times New Roman" w:hAnsi="Times New Roman"/>
          <w:b/>
          <w:szCs w:val="21"/>
          <w:lang w:val="bg-BG"/>
        </w:rPr>
        <w:t>ВЪЗЛОЖИТЕЛЯ</w:t>
      </w:r>
      <w:r w:rsidR="008B349E">
        <w:rPr>
          <w:rFonts w:ascii="Times New Roman" w:hAnsi="Times New Roman"/>
          <w:szCs w:val="21"/>
          <w:lang w:val="bg-BG"/>
        </w:rPr>
        <w:t xml:space="preserve"> се счита датата на подписан протокол за входящ контрол без забележки.</w:t>
      </w:r>
    </w:p>
    <w:p w:rsidR="00040134" w:rsidRPr="00D12882" w:rsidRDefault="00524F6C" w:rsidP="00524F6C">
      <w:pPr>
        <w:ind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lang w:val="bg-BG"/>
        </w:rPr>
        <w:t xml:space="preserve">4.10. </w:t>
      </w:r>
      <w:r w:rsidR="00147EA9" w:rsidRPr="00D12882">
        <w:rPr>
          <w:rFonts w:ascii="Times New Roman" w:hAnsi="Times New Roman"/>
          <w:lang w:val="bg-BG"/>
        </w:rPr>
        <w:t>При получаване на стоки (материали, оборудване и др.), които не са комплектовани с необходимата съпроводителна документация съгласно т. 4.5</w:t>
      </w:r>
      <w:r w:rsidR="007079CE" w:rsidRPr="00D12882">
        <w:rPr>
          <w:rFonts w:ascii="Times New Roman" w:hAnsi="Times New Roman"/>
          <w:lang w:val="bg-BG"/>
        </w:rPr>
        <w:t xml:space="preserve"> или неокомплектована доставка,</w:t>
      </w:r>
      <w:r w:rsidR="00147EA9" w:rsidRPr="00D12882">
        <w:rPr>
          <w:rFonts w:ascii="Times New Roman" w:hAnsi="Times New Roman"/>
          <w:lang w:val="bg-BG"/>
        </w:rPr>
        <w:t xml:space="preserve"> на Изпълнителя се дава срок до 5 (пет) работни дни за отстраняване на несъответствията</w:t>
      </w:r>
      <w:r w:rsidR="00147EA9" w:rsidRPr="00D12882">
        <w:rPr>
          <w:rFonts w:ascii="Times New Roman" w:hAnsi="Times New Roman"/>
          <w:szCs w:val="21"/>
          <w:lang w:val="bg-BG"/>
        </w:rPr>
        <w:t>.</w:t>
      </w:r>
    </w:p>
    <w:p w:rsidR="00147EA9" w:rsidRPr="00D12882" w:rsidRDefault="00524F6C" w:rsidP="00524F6C">
      <w:pPr>
        <w:ind w:right="-1" w:firstLine="561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4.11. </w:t>
      </w:r>
      <w:r w:rsidR="00E97457" w:rsidRPr="00D12882">
        <w:rPr>
          <w:rFonts w:ascii="Times New Roman" w:hAnsi="Times New Roman"/>
          <w:lang w:val="bg-BG"/>
        </w:rPr>
        <w:t xml:space="preserve">В случай на забава с отстраняването на забележките </w:t>
      </w:r>
      <w:r w:rsidR="007079CE" w:rsidRPr="00D12882">
        <w:rPr>
          <w:rFonts w:ascii="Times New Roman" w:hAnsi="Times New Roman"/>
          <w:lang w:val="bg-BG"/>
        </w:rPr>
        <w:t>повече от определения съгласно т. 4.8 срок</w:t>
      </w:r>
      <w:r w:rsidR="00E97457" w:rsidRPr="00D12882">
        <w:rPr>
          <w:rFonts w:ascii="Times New Roman" w:hAnsi="Times New Roman"/>
          <w:lang w:val="bg-BG"/>
        </w:rPr>
        <w:t>, ка</w:t>
      </w:r>
      <w:r w:rsidR="00147EA9" w:rsidRPr="00D12882">
        <w:rPr>
          <w:rFonts w:ascii="Times New Roman" w:hAnsi="Times New Roman"/>
          <w:lang w:val="bg-BG"/>
        </w:rPr>
        <w:t xml:space="preserve">то по този начин </w:t>
      </w:r>
      <w:r w:rsidR="007079CE" w:rsidRPr="00D12882">
        <w:rPr>
          <w:rFonts w:ascii="Times New Roman" w:hAnsi="Times New Roman"/>
          <w:b/>
          <w:lang w:val="bg-BG"/>
        </w:rPr>
        <w:t xml:space="preserve">ИЗПЪЛНИТЕЛЯТ </w:t>
      </w:r>
      <w:r w:rsidR="00E97457" w:rsidRPr="00D12882">
        <w:rPr>
          <w:rFonts w:ascii="Times New Roman" w:hAnsi="Times New Roman"/>
          <w:lang w:val="bg-BG"/>
        </w:rPr>
        <w:t>възпрепятства</w:t>
      </w:r>
      <w:r w:rsidR="00147EA9" w:rsidRPr="00D12882">
        <w:rPr>
          <w:rFonts w:ascii="Times New Roman" w:hAnsi="Times New Roman"/>
          <w:lang w:val="bg-BG"/>
        </w:rPr>
        <w:t xml:space="preserve"> приемането на стоката и оформяне на Протокол за проведен входящ контрол без забележки, в зависимост от заетата складова площ се фактурира наем за съответния тип складови площи, по следните единични цени:</w:t>
      </w:r>
    </w:p>
    <w:p w:rsidR="00147EA9" w:rsidRPr="00D12882" w:rsidRDefault="00147EA9" w:rsidP="00147EA9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lang w:val="bg-BG"/>
        </w:rPr>
      </w:pPr>
      <w:r w:rsidRPr="00D12882">
        <w:rPr>
          <w:rFonts w:ascii="Times New Roman" w:hAnsi="Times New Roman"/>
          <w:lang w:val="bg-BG"/>
        </w:rPr>
        <w:t xml:space="preserve">За закрити, отопляеми складови площи </w:t>
      </w:r>
      <w:r w:rsidR="00524F6C">
        <w:rPr>
          <w:rFonts w:ascii="Times New Roman" w:hAnsi="Times New Roman"/>
          <w:lang w:val="bg-BG"/>
        </w:rPr>
        <w:t>–</w:t>
      </w:r>
      <w:r w:rsidRPr="00D12882">
        <w:rPr>
          <w:rFonts w:ascii="Times New Roman" w:hAnsi="Times New Roman"/>
          <w:lang w:val="bg-BG"/>
        </w:rPr>
        <w:t xml:space="preserve"> 2.00 лв./ден за кв. </w:t>
      </w:r>
      <w:r w:rsidR="00524F6C" w:rsidRPr="00D12882">
        <w:rPr>
          <w:rFonts w:ascii="Times New Roman" w:hAnsi="Times New Roman"/>
          <w:lang w:val="bg-BG"/>
        </w:rPr>
        <w:t>М</w:t>
      </w:r>
      <w:r w:rsidRPr="00D12882">
        <w:rPr>
          <w:rFonts w:ascii="Times New Roman" w:hAnsi="Times New Roman"/>
          <w:lang w:val="bg-BG"/>
        </w:rPr>
        <w:t xml:space="preserve">. </w:t>
      </w:r>
      <w:r w:rsidR="00524F6C" w:rsidRPr="00D12882">
        <w:rPr>
          <w:rFonts w:ascii="Times New Roman" w:hAnsi="Times New Roman"/>
          <w:lang w:val="bg-BG"/>
        </w:rPr>
        <w:t>Б</w:t>
      </w:r>
      <w:r w:rsidRPr="00D12882">
        <w:rPr>
          <w:rFonts w:ascii="Times New Roman" w:hAnsi="Times New Roman"/>
          <w:lang w:val="bg-BG"/>
        </w:rPr>
        <w:t>ез ДДС;</w:t>
      </w:r>
    </w:p>
    <w:p w:rsidR="00147EA9" w:rsidRPr="00D12882" w:rsidRDefault="00147EA9" w:rsidP="00147EA9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lang w:val="bg-BG"/>
        </w:rPr>
      </w:pPr>
      <w:r w:rsidRPr="00D12882">
        <w:rPr>
          <w:rFonts w:ascii="Times New Roman" w:hAnsi="Times New Roman"/>
          <w:lang w:val="bg-BG"/>
        </w:rPr>
        <w:t xml:space="preserve">За закрити, неотопляеми складови площи </w:t>
      </w:r>
      <w:r w:rsidR="00524F6C">
        <w:rPr>
          <w:rFonts w:ascii="Times New Roman" w:hAnsi="Times New Roman"/>
          <w:lang w:val="bg-BG"/>
        </w:rPr>
        <w:t>–</w:t>
      </w:r>
      <w:r w:rsidRPr="00D12882">
        <w:rPr>
          <w:rFonts w:ascii="Times New Roman" w:hAnsi="Times New Roman"/>
          <w:lang w:val="bg-BG"/>
        </w:rPr>
        <w:t xml:space="preserve"> 1.50 лв. </w:t>
      </w:r>
      <w:r w:rsidR="00E97457" w:rsidRPr="00D12882">
        <w:rPr>
          <w:rFonts w:ascii="Times New Roman" w:hAnsi="Times New Roman"/>
          <w:lang w:val="bg-BG"/>
        </w:rPr>
        <w:t xml:space="preserve">/ден за кв. </w:t>
      </w:r>
      <w:r w:rsidR="00524F6C" w:rsidRPr="00D12882">
        <w:rPr>
          <w:rFonts w:ascii="Times New Roman" w:hAnsi="Times New Roman"/>
          <w:lang w:val="bg-BG"/>
        </w:rPr>
        <w:t>М</w:t>
      </w:r>
      <w:r w:rsidR="00E97457" w:rsidRPr="00D12882">
        <w:rPr>
          <w:rFonts w:ascii="Times New Roman" w:hAnsi="Times New Roman"/>
          <w:lang w:val="bg-BG"/>
        </w:rPr>
        <w:t xml:space="preserve">. </w:t>
      </w:r>
      <w:r w:rsidR="00524F6C" w:rsidRPr="00D12882">
        <w:rPr>
          <w:rFonts w:ascii="Times New Roman" w:hAnsi="Times New Roman"/>
          <w:lang w:val="bg-BG"/>
        </w:rPr>
        <w:t>Б</w:t>
      </w:r>
      <w:r w:rsidRPr="00D12882">
        <w:rPr>
          <w:rFonts w:ascii="Times New Roman" w:hAnsi="Times New Roman"/>
          <w:lang w:val="bg-BG"/>
        </w:rPr>
        <w:t>ез ДДС;</w:t>
      </w:r>
    </w:p>
    <w:p w:rsidR="00147EA9" w:rsidRPr="00D12882" w:rsidRDefault="00147EA9" w:rsidP="00E97457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Cs w:val="21"/>
          <w:lang w:val="bg-BG"/>
        </w:rPr>
      </w:pPr>
      <w:r w:rsidRPr="00D12882">
        <w:rPr>
          <w:rFonts w:ascii="Times New Roman" w:hAnsi="Times New Roman"/>
          <w:lang w:val="bg-BG"/>
        </w:rPr>
        <w:t xml:space="preserve">За открити, неотопляеми складови площи </w:t>
      </w:r>
      <w:r w:rsidR="00524F6C">
        <w:rPr>
          <w:rFonts w:ascii="Times New Roman" w:hAnsi="Times New Roman"/>
          <w:lang w:val="bg-BG"/>
        </w:rPr>
        <w:t>–</w:t>
      </w:r>
      <w:r w:rsidRPr="00D12882">
        <w:rPr>
          <w:rFonts w:ascii="Times New Roman" w:hAnsi="Times New Roman"/>
          <w:lang w:val="bg-BG"/>
        </w:rPr>
        <w:t xml:space="preserve"> 1.00 лв. </w:t>
      </w:r>
      <w:r w:rsidR="00E97457" w:rsidRPr="00D12882">
        <w:rPr>
          <w:rFonts w:ascii="Times New Roman" w:hAnsi="Times New Roman"/>
          <w:lang w:val="bg-BG"/>
        </w:rPr>
        <w:t xml:space="preserve">/ден за кв. </w:t>
      </w:r>
      <w:r w:rsidR="00524F6C" w:rsidRPr="00D12882">
        <w:rPr>
          <w:rFonts w:ascii="Times New Roman" w:hAnsi="Times New Roman"/>
          <w:lang w:val="bg-BG"/>
        </w:rPr>
        <w:t>М</w:t>
      </w:r>
      <w:r w:rsidR="00E97457" w:rsidRPr="00D12882">
        <w:rPr>
          <w:rFonts w:ascii="Times New Roman" w:hAnsi="Times New Roman"/>
          <w:lang w:val="bg-BG"/>
        </w:rPr>
        <w:t xml:space="preserve">. </w:t>
      </w:r>
      <w:r w:rsidR="00524F6C" w:rsidRPr="00D12882">
        <w:rPr>
          <w:rFonts w:ascii="Times New Roman" w:hAnsi="Times New Roman"/>
          <w:lang w:val="bg-BG"/>
        </w:rPr>
        <w:t>Б</w:t>
      </w:r>
      <w:r w:rsidRPr="00D12882">
        <w:rPr>
          <w:rFonts w:ascii="Times New Roman" w:hAnsi="Times New Roman"/>
          <w:lang w:val="bg-BG"/>
        </w:rPr>
        <w:t>ез ДДС.</w:t>
      </w:r>
    </w:p>
    <w:p w:rsidR="00E97457" w:rsidRPr="00D12882" w:rsidRDefault="00524F6C" w:rsidP="00524F6C">
      <w:pPr>
        <w:ind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lang w:val="bg-BG"/>
        </w:rPr>
        <w:t xml:space="preserve">4.12. </w:t>
      </w:r>
      <w:r w:rsidR="00E97457" w:rsidRPr="00D12882">
        <w:rPr>
          <w:rFonts w:ascii="Times New Roman" w:hAnsi="Times New Roman"/>
          <w:lang w:val="bg-BG"/>
        </w:rPr>
        <w:t xml:space="preserve">За </w:t>
      </w:r>
      <w:r w:rsidR="007079CE" w:rsidRPr="00D12882">
        <w:rPr>
          <w:rFonts w:ascii="Times New Roman" w:hAnsi="Times New Roman"/>
          <w:lang w:val="bg-BG"/>
        </w:rPr>
        <w:t xml:space="preserve">периода на </w:t>
      </w:r>
      <w:r w:rsidR="00E97457" w:rsidRPr="00D12882">
        <w:rPr>
          <w:rFonts w:ascii="Times New Roman" w:hAnsi="Times New Roman"/>
          <w:lang w:val="bg-BG"/>
        </w:rPr>
        <w:t xml:space="preserve">отговорно пазене на стоките </w:t>
      </w:r>
      <w:r w:rsidR="007079CE" w:rsidRPr="00D12882">
        <w:rPr>
          <w:rFonts w:ascii="Times New Roman" w:hAnsi="Times New Roman"/>
          <w:lang w:val="bg-BG"/>
        </w:rPr>
        <w:t xml:space="preserve">(до приемането им по реда на т. 4.7) </w:t>
      </w:r>
      <w:r w:rsidR="00E97457" w:rsidRPr="00D12882">
        <w:rPr>
          <w:rFonts w:ascii="Times New Roman" w:hAnsi="Times New Roman"/>
          <w:lang w:val="bg-BG"/>
        </w:rPr>
        <w:t>се изготвя констативен протокол</w:t>
      </w:r>
      <w:r w:rsidR="007079CE" w:rsidRPr="00D12882">
        <w:rPr>
          <w:rFonts w:ascii="Times New Roman" w:hAnsi="Times New Roman"/>
          <w:lang w:val="bg-BG"/>
        </w:rPr>
        <w:t xml:space="preserve"> </w:t>
      </w:r>
      <w:r w:rsidR="00E97457" w:rsidRPr="00D12882">
        <w:rPr>
          <w:rFonts w:ascii="Times New Roman" w:hAnsi="Times New Roman"/>
          <w:lang w:val="ru-RU"/>
        </w:rPr>
        <w:t>(стр.4 от протокол</w:t>
      </w:r>
      <w:r w:rsidR="007079CE" w:rsidRPr="00D12882">
        <w:rPr>
          <w:rFonts w:ascii="Times New Roman" w:hAnsi="Times New Roman"/>
          <w:lang w:val="ru-RU"/>
        </w:rPr>
        <w:t>а</w:t>
      </w:r>
      <w:r w:rsidR="00E97457" w:rsidRPr="00D12882">
        <w:rPr>
          <w:rFonts w:ascii="Times New Roman" w:hAnsi="Times New Roman"/>
          <w:lang w:val="ru-RU"/>
        </w:rPr>
        <w:t xml:space="preserve"> за входящ контрол)</w:t>
      </w:r>
      <w:r w:rsidR="00E97457" w:rsidRPr="00D12882">
        <w:rPr>
          <w:rFonts w:ascii="Times New Roman" w:hAnsi="Times New Roman"/>
          <w:lang w:val="bg-BG"/>
        </w:rPr>
        <w:t xml:space="preserve">, в който  </w:t>
      </w:r>
      <w:r w:rsidR="007079CE" w:rsidRPr="00D12882">
        <w:rPr>
          <w:rFonts w:ascii="Times New Roman" w:hAnsi="Times New Roman"/>
          <w:lang w:val="bg-BG"/>
        </w:rPr>
        <w:t>се</w:t>
      </w:r>
      <w:r w:rsidR="00E97457" w:rsidRPr="00D12882">
        <w:rPr>
          <w:rFonts w:ascii="Times New Roman" w:hAnsi="Times New Roman"/>
          <w:lang w:val="bg-BG"/>
        </w:rPr>
        <w:t xml:space="preserve"> опис</w:t>
      </w:r>
      <w:r w:rsidR="007079CE" w:rsidRPr="00D12882">
        <w:rPr>
          <w:rFonts w:ascii="Times New Roman" w:hAnsi="Times New Roman"/>
          <w:lang w:val="bg-BG"/>
        </w:rPr>
        <w:t>в</w:t>
      </w:r>
      <w:r w:rsidR="00E97457" w:rsidRPr="00D12882">
        <w:rPr>
          <w:rFonts w:ascii="Times New Roman" w:hAnsi="Times New Roman"/>
          <w:lang w:val="bg-BG"/>
        </w:rPr>
        <w:t>а</w:t>
      </w:r>
      <w:r w:rsidR="007079CE" w:rsidRPr="00D12882">
        <w:rPr>
          <w:rFonts w:ascii="Times New Roman" w:hAnsi="Times New Roman"/>
          <w:lang w:val="bg-BG"/>
        </w:rPr>
        <w:t>т</w:t>
      </w:r>
      <w:r w:rsidR="00E97457" w:rsidRPr="00D12882">
        <w:rPr>
          <w:rFonts w:ascii="Times New Roman" w:hAnsi="Times New Roman"/>
          <w:lang w:val="bg-BG"/>
        </w:rPr>
        <w:t xml:space="preserve"> всички</w:t>
      </w:r>
      <w:r w:rsidR="007079CE" w:rsidRPr="00D12882">
        <w:rPr>
          <w:rFonts w:ascii="Times New Roman" w:hAnsi="Times New Roman"/>
          <w:lang w:val="bg-BG"/>
        </w:rPr>
        <w:t xml:space="preserve"> данни, включително типа</w:t>
      </w:r>
      <w:r w:rsidR="00742505" w:rsidRPr="00D12882">
        <w:rPr>
          <w:rFonts w:ascii="Times New Roman" w:hAnsi="Times New Roman"/>
          <w:lang w:val="bg-BG"/>
        </w:rPr>
        <w:t xml:space="preserve"> и размера</w:t>
      </w:r>
      <w:r w:rsidR="007079CE" w:rsidRPr="00D12882">
        <w:rPr>
          <w:rFonts w:ascii="Times New Roman" w:hAnsi="Times New Roman"/>
          <w:lang w:val="bg-BG"/>
        </w:rPr>
        <w:t xml:space="preserve"> на заетата складова</w:t>
      </w:r>
      <w:r w:rsidR="001A10FF" w:rsidRPr="00D12882">
        <w:rPr>
          <w:rFonts w:ascii="Times New Roman" w:hAnsi="Times New Roman"/>
          <w:lang w:val="bg-BG"/>
        </w:rPr>
        <w:t xml:space="preserve"> площ</w:t>
      </w:r>
      <w:r w:rsidR="00E97457" w:rsidRPr="00D12882">
        <w:rPr>
          <w:rFonts w:ascii="Times New Roman" w:hAnsi="Times New Roman"/>
          <w:lang w:val="bg-BG"/>
        </w:rPr>
        <w:t xml:space="preserve">. Протоколът се изготвя и подписва от комисията за провеждане на вх. </w:t>
      </w:r>
      <w:r w:rsidRPr="00D12882">
        <w:rPr>
          <w:rFonts w:ascii="Times New Roman" w:hAnsi="Times New Roman"/>
          <w:lang w:val="bg-BG"/>
        </w:rPr>
        <w:t>К</w:t>
      </w:r>
      <w:r w:rsidR="00E97457" w:rsidRPr="00D12882">
        <w:rPr>
          <w:rFonts w:ascii="Times New Roman" w:hAnsi="Times New Roman"/>
          <w:lang w:val="bg-BG"/>
        </w:rPr>
        <w:t xml:space="preserve">онтрол . </w:t>
      </w:r>
    </w:p>
    <w:p w:rsidR="00E97457" w:rsidRPr="00D12882" w:rsidRDefault="00524F6C" w:rsidP="00524F6C">
      <w:pPr>
        <w:ind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lang w:val="ru-RU"/>
        </w:rPr>
        <w:t xml:space="preserve">4.13. </w:t>
      </w:r>
      <w:r w:rsidR="00E97457" w:rsidRPr="00D12882">
        <w:rPr>
          <w:rFonts w:ascii="Times New Roman" w:hAnsi="Times New Roman"/>
          <w:lang w:val="ru-RU"/>
        </w:rPr>
        <w:t xml:space="preserve">На основание изготвения констативен протокол </w:t>
      </w:r>
      <w:r w:rsidR="007079CE" w:rsidRPr="00D12882">
        <w:rPr>
          <w:rFonts w:ascii="Times New Roman" w:hAnsi="Times New Roman"/>
          <w:b/>
          <w:lang w:val="ru-RU"/>
        </w:rPr>
        <w:t xml:space="preserve">ВЪЗЛОЖИТЕЛЯТ </w:t>
      </w:r>
      <w:r w:rsidR="00E97457" w:rsidRPr="00D12882">
        <w:rPr>
          <w:rFonts w:ascii="Times New Roman" w:hAnsi="Times New Roman"/>
          <w:lang w:val="ru-RU"/>
        </w:rPr>
        <w:t>издава</w:t>
      </w:r>
      <w:r w:rsidR="007079CE" w:rsidRPr="00D12882">
        <w:rPr>
          <w:rFonts w:ascii="Times New Roman" w:hAnsi="Times New Roman"/>
          <w:lang w:val="ru-RU"/>
        </w:rPr>
        <w:t xml:space="preserve"> </w:t>
      </w:r>
      <w:r w:rsidR="00E97457" w:rsidRPr="00D12882">
        <w:rPr>
          <w:rFonts w:ascii="Times New Roman" w:hAnsi="Times New Roman"/>
          <w:lang w:val="ru-RU"/>
        </w:rPr>
        <w:t xml:space="preserve">фактура за дължимия наем. Сумата може да бъде прихваната от задължението за плащане на приетата доставка. Сумата също може да бъде заплатена от </w:t>
      </w:r>
      <w:r w:rsidR="007079CE" w:rsidRPr="00D12882">
        <w:rPr>
          <w:rFonts w:ascii="Times New Roman" w:hAnsi="Times New Roman"/>
          <w:b/>
          <w:lang w:val="ru-RU"/>
        </w:rPr>
        <w:t>ИЗПЪЛНИТЕЛЯ</w:t>
      </w:r>
      <w:r w:rsidR="00E97457" w:rsidRPr="00D12882">
        <w:rPr>
          <w:rFonts w:ascii="Times New Roman" w:hAnsi="Times New Roman"/>
          <w:lang w:val="ru-RU"/>
        </w:rPr>
        <w:t xml:space="preserve"> в брой на каса или чрез банков превод по сметка на </w:t>
      </w:r>
      <w:r w:rsidR="007079CE" w:rsidRPr="00D12882">
        <w:rPr>
          <w:rFonts w:ascii="Times New Roman" w:hAnsi="Times New Roman"/>
          <w:b/>
          <w:lang w:val="ru-RU"/>
        </w:rPr>
        <w:t>ВЪЗЛОЖИТЕЛЯ</w:t>
      </w:r>
      <w:r w:rsidR="00E97457" w:rsidRPr="00D12882">
        <w:rPr>
          <w:rFonts w:ascii="Times New Roman" w:hAnsi="Times New Roman"/>
          <w:lang w:val="ru-RU"/>
        </w:rPr>
        <w:t>.</w:t>
      </w:r>
    </w:p>
    <w:p w:rsidR="00147EA9" w:rsidRPr="00742505" w:rsidRDefault="00147EA9" w:rsidP="00147EA9">
      <w:pPr>
        <w:ind w:right="-1"/>
        <w:jc w:val="both"/>
        <w:rPr>
          <w:rFonts w:ascii="Times New Roman" w:hAnsi="Times New Roman"/>
          <w:szCs w:val="21"/>
          <w:lang w:val="bg-BG"/>
        </w:rPr>
      </w:pPr>
    </w:p>
    <w:p w:rsidR="008B349E" w:rsidRDefault="008B349E">
      <w:pPr>
        <w:pStyle w:val="Heading3"/>
        <w:numPr>
          <w:ilvl w:val="0"/>
          <w:numId w:val="18"/>
        </w:numPr>
        <w:spacing w:before="0" w:line="240" w:lineRule="auto"/>
        <w:rPr>
          <w:szCs w:val="22"/>
          <w:lang w:val="bg-BG"/>
        </w:rPr>
      </w:pPr>
      <w:r>
        <w:rPr>
          <w:szCs w:val="22"/>
          <w:lang w:val="bg-BG"/>
        </w:rPr>
        <w:t>КАЧЕСТВО, ГАРАНЦИИ И РЕКЛАМАЦИИ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>Стоките, предмет на настоящия договор, ще бъдат доставени с качество, отговарящо на стандартите, приложимите нормативни документи и условията на настоящия договор</w:t>
      </w:r>
      <w:r w:rsidR="005E1493">
        <w:rPr>
          <w:sz w:val="24"/>
          <w:lang w:val="bg-BG"/>
        </w:rPr>
        <w:t>, и потвърдено с</w:t>
      </w:r>
      <w:r w:rsidR="005E1493" w:rsidRPr="005E1493">
        <w:rPr>
          <w:sz w:val="24"/>
          <w:lang w:val="bg-BG"/>
        </w:rPr>
        <w:t xml:space="preserve"> </w:t>
      </w:r>
      <w:r w:rsidR="005E1493">
        <w:rPr>
          <w:sz w:val="24"/>
          <w:lang w:val="bg-BG"/>
        </w:rPr>
        <w:t>декларация/</w:t>
      </w:r>
      <w:r>
        <w:rPr>
          <w:sz w:val="24"/>
          <w:lang w:val="bg-BG"/>
        </w:rPr>
        <w:t xml:space="preserve"> сертификат за съответствие. 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На стоката, предмет на настоящият договор, ще бъде извършен </w:t>
      </w:r>
      <w:r w:rsidR="009C2D86">
        <w:rPr>
          <w:sz w:val="24"/>
          <w:lang w:val="bg-BG"/>
        </w:rPr>
        <w:t xml:space="preserve">общ </w:t>
      </w:r>
      <w:r>
        <w:rPr>
          <w:sz w:val="24"/>
          <w:lang w:val="bg-BG"/>
        </w:rPr>
        <w:t xml:space="preserve">входящ контрол от </w:t>
      </w:r>
      <w:r>
        <w:rPr>
          <w:b/>
          <w:sz w:val="24"/>
          <w:lang w:val="bg-BG"/>
        </w:rPr>
        <w:t>ВЪЗЛОЖИТЕЛЯ</w:t>
      </w:r>
      <w:r>
        <w:rPr>
          <w:sz w:val="24"/>
          <w:lang w:val="bg-BG"/>
        </w:rPr>
        <w:t xml:space="preserve"> в присъствието на </w:t>
      </w:r>
      <w:r>
        <w:rPr>
          <w:b/>
          <w:sz w:val="24"/>
          <w:lang w:val="bg-BG"/>
        </w:rPr>
        <w:t>ИЗПЪЛНИТЕЛЯ</w:t>
      </w:r>
      <w:r>
        <w:rPr>
          <w:sz w:val="24"/>
          <w:lang w:val="bg-BG"/>
        </w:rPr>
        <w:t xml:space="preserve"> или упълномощено от него лице, при който се проверяват комплектността на стоката и наличието на всички необходими документи. При констатиране на видими дефекти или несъответствия на стоката с приложените документи, </w:t>
      </w:r>
      <w:r>
        <w:rPr>
          <w:b/>
          <w:sz w:val="24"/>
          <w:lang w:val="bg-BG"/>
        </w:rPr>
        <w:t>ВЪЗЛОЖИТЕЛЯТ</w:t>
      </w:r>
      <w:r>
        <w:rPr>
          <w:sz w:val="24"/>
          <w:lang w:val="bg-BG"/>
        </w:rPr>
        <w:t xml:space="preserve"> не приема стоката. В случай, че </w:t>
      </w:r>
      <w:r>
        <w:rPr>
          <w:b/>
          <w:sz w:val="24"/>
          <w:lang w:val="bg-BG"/>
        </w:rPr>
        <w:t>ИЗПЪЛНИТЕЛЯТ</w:t>
      </w:r>
      <w:r>
        <w:rPr>
          <w:sz w:val="24"/>
          <w:lang w:val="bg-BG"/>
        </w:rPr>
        <w:t xml:space="preserve"> не осигури свой представител при провеждането на входящия контрол, се счита че същият приема всички констатации вписани в протокола от представителите на </w:t>
      </w:r>
      <w:r>
        <w:rPr>
          <w:b/>
          <w:sz w:val="24"/>
          <w:lang w:val="bg-BG"/>
        </w:rPr>
        <w:t>ВЪЗЛОЖИТЕЛЯ.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За стоките, предмет на настоящия договор, се установява гаранционен срок в </w:t>
      </w:r>
      <w:r w:rsidRPr="00DF0D41">
        <w:rPr>
          <w:sz w:val="24"/>
          <w:lang w:val="bg-BG"/>
        </w:rPr>
        <w:t>рамките на .............. месеца от влагане</w:t>
      </w:r>
      <w:r w:rsidR="003E59F5" w:rsidRPr="00DF0D41">
        <w:rPr>
          <w:sz w:val="24"/>
          <w:lang w:val="bg-BG"/>
        </w:rPr>
        <w:t>то им</w:t>
      </w:r>
      <w:r w:rsidRPr="00DF0D41">
        <w:rPr>
          <w:sz w:val="24"/>
          <w:lang w:val="bg-BG"/>
        </w:rPr>
        <w:t xml:space="preserve"> в експлоатация, но не повече от ................ месеца</w:t>
      </w:r>
      <w:r>
        <w:rPr>
          <w:sz w:val="24"/>
          <w:lang w:val="bg-BG"/>
        </w:rPr>
        <w:t xml:space="preserve"> от датата на доставка.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Ако в рамките на гаранционния срок се установят дефекти, </w:t>
      </w:r>
      <w:r>
        <w:rPr>
          <w:b/>
          <w:sz w:val="24"/>
          <w:lang w:val="bg-BG"/>
        </w:rPr>
        <w:t>ИЗПЪЛНИТЕЛЯТ</w:t>
      </w:r>
      <w:r>
        <w:rPr>
          <w:sz w:val="24"/>
          <w:lang w:val="bg-BG"/>
        </w:rPr>
        <w:t xml:space="preserve"> ги отстранява със свои сили и за своя сметка. Отстраняването на дефектите трябва да се извърши в срок от ............ дни</w:t>
      </w:r>
      <w:r w:rsidR="001251A2">
        <w:rPr>
          <w:sz w:val="24"/>
          <w:lang w:val="bg-BG"/>
        </w:rPr>
        <w:t xml:space="preserve"> /не повече от 3 месеца/</w:t>
      </w:r>
      <w:r>
        <w:rPr>
          <w:sz w:val="24"/>
          <w:lang w:val="bg-BG"/>
        </w:rPr>
        <w:t xml:space="preserve"> от датата на писмената рекламация на </w:t>
      </w:r>
      <w:r>
        <w:rPr>
          <w:b/>
          <w:sz w:val="24"/>
          <w:lang w:val="bg-BG"/>
        </w:rPr>
        <w:t>ВЪЗЛОЖИТЕЛЯ</w:t>
      </w:r>
      <w:r>
        <w:rPr>
          <w:sz w:val="24"/>
          <w:lang w:val="bg-BG"/>
        </w:rPr>
        <w:t>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Ако се установи, че дефектът не може да бъде отстранен, </w:t>
      </w:r>
      <w:r>
        <w:rPr>
          <w:b/>
          <w:sz w:val="24"/>
          <w:lang w:val="bg-BG"/>
        </w:rPr>
        <w:t>ИЗПЪЛНИТЕЛЯТ</w:t>
      </w:r>
      <w:r>
        <w:rPr>
          <w:sz w:val="24"/>
          <w:lang w:val="bg-BG"/>
        </w:rPr>
        <w:t xml:space="preserve"> доставя нови стоки за своя сметка в срок от ...</w:t>
      </w:r>
      <w:r w:rsidR="00DF0D41">
        <w:rPr>
          <w:sz w:val="24"/>
          <w:lang w:val="bg-BG"/>
        </w:rPr>
        <w:t>..</w:t>
      </w:r>
      <w:r>
        <w:rPr>
          <w:sz w:val="24"/>
          <w:lang w:val="bg-BG"/>
        </w:rPr>
        <w:t>..... дни</w:t>
      </w:r>
      <w:r w:rsidR="001251A2">
        <w:rPr>
          <w:sz w:val="24"/>
          <w:lang w:val="bg-BG"/>
        </w:rPr>
        <w:t xml:space="preserve"> /не повече от 3 месеца/</w:t>
      </w:r>
      <w:r>
        <w:rPr>
          <w:sz w:val="24"/>
          <w:lang w:val="bg-BG"/>
        </w:rPr>
        <w:t>. Върху новодоставената стока се установява нов гаранционен срок, равен на този от т.5.3.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>Рекламации за появили се дефекти трябва да се извършат не по-късно от 30 /тридесет/ дни от датата на изтичане на гаранционния срок /т. 5.3./.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Рекламациите се оформят в писмен вид и трябва да съдържат описание на появилия се дефект, както и всички изисквания на </w:t>
      </w:r>
      <w:r>
        <w:rPr>
          <w:b/>
          <w:sz w:val="24"/>
          <w:lang w:val="bg-BG"/>
        </w:rPr>
        <w:t>ВЪЗЛОЖИТЕЛЯ</w:t>
      </w:r>
      <w:r>
        <w:rPr>
          <w:sz w:val="24"/>
          <w:lang w:val="bg-BG"/>
        </w:rPr>
        <w:t>, след удовлетворяване на които рекламацията се счита за уредена.</w:t>
      </w:r>
    </w:p>
    <w:p w:rsidR="008B349E" w:rsidRPr="00AC2B72" w:rsidRDefault="008B349E">
      <w:pPr>
        <w:ind w:firstLine="851"/>
        <w:jc w:val="both"/>
        <w:rPr>
          <w:rFonts w:ascii="Times New Roman" w:hAnsi="Times New Roman"/>
          <w:b/>
          <w:sz w:val="16"/>
          <w:szCs w:val="22"/>
          <w:lang w:val="bg-BG"/>
        </w:rPr>
      </w:pPr>
    </w:p>
    <w:p w:rsidR="008B349E" w:rsidRPr="00AC2B72" w:rsidRDefault="008B349E">
      <w:pPr>
        <w:numPr>
          <w:ilvl w:val="0"/>
          <w:numId w:val="18"/>
        </w:numPr>
        <w:jc w:val="both"/>
        <w:rPr>
          <w:rFonts w:ascii="Times New Roman" w:hAnsi="Times New Roman"/>
          <w:b/>
          <w:szCs w:val="22"/>
          <w:lang w:val="bg-BG"/>
        </w:rPr>
      </w:pPr>
      <w:r w:rsidRPr="00AC2B72">
        <w:rPr>
          <w:rFonts w:ascii="Times New Roman" w:hAnsi="Times New Roman"/>
          <w:b/>
          <w:szCs w:val="22"/>
          <w:lang w:val="bg-BG"/>
        </w:rPr>
        <w:lastRenderedPageBreak/>
        <w:t>ЗАКЛЮЧИТЕЛНИ РАЗПОРЕДБИ</w:t>
      </w:r>
    </w:p>
    <w:p w:rsidR="00087D45" w:rsidRPr="00972AF3" w:rsidRDefault="00087D45" w:rsidP="00087D45">
      <w:pPr>
        <w:numPr>
          <w:ilvl w:val="1"/>
          <w:numId w:val="31"/>
        </w:numPr>
        <w:ind w:left="0" w:firstLine="561"/>
        <w:jc w:val="both"/>
        <w:rPr>
          <w:rFonts w:ascii="Times New Roman" w:hAnsi="Times New Roman"/>
          <w:szCs w:val="22"/>
          <w:lang w:val="bg-BG"/>
        </w:rPr>
      </w:pPr>
      <w:r w:rsidRPr="00972AF3">
        <w:rPr>
          <w:rFonts w:ascii="Times New Roman" w:hAnsi="Times New Roman"/>
          <w:szCs w:val="22"/>
          <w:lang w:val="bg-BG"/>
        </w:rPr>
        <w:t xml:space="preserve"> </w:t>
      </w:r>
      <w:r w:rsidR="008B349E" w:rsidRPr="00972AF3">
        <w:rPr>
          <w:rFonts w:ascii="Times New Roman" w:hAnsi="Times New Roman"/>
          <w:szCs w:val="22"/>
          <w:lang w:val="bg-BG"/>
        </w:rPr>
        <w:t>Договорът влиза в сила от момента на двустранното му подписване</w:t>
      </w:r>
      <w:r w:rsidR="00456E9D">
        <w:rPr>
          <w:rFonts w:ascii="Times New Roman" w:hAnsi="Times New Roman"/>
          <w:szCs w:val="22"/>
          <w:lang w:val="bg-BG"/>
        </w:rPr>
        <w:t>, а изпълнението на предмета на договора започва от датата на уведомяване на изпълнителя за утвърден Протокол за проверка на документите от Дирекция “Б и К” на “АЕЦ Козлодуй” ЕАД.</w:t>
      </w:r>
    </w:p>
    <w:p w:rsidR="008B349E" w:rsidRPr="00AC2B72" w:rsidRDefault="008B349E" w:rsidP="00B32083">
      <w:pPr>
        <w:numPr>
          <w:ilvl w:val="1"/>
          <w:numId w:val="31"/>
        </w:numPr>
        <w:tabs>
          <w:tab w:val="clear" w:pos="921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>Неразделна част от настоящия договор са следните приложения</w:t>
      </w:r>
      <w:r w:rsidR="009D7482">
        <w:rPr>
          <w:rFonts w:ascii="Times New Roman" w:hAnsi="Times New Roman"/>
          <w:szCs w:val="22"/>
          <w:lang w:val="bg-BG"/>
        </w:rPr>
        <w:t>:</w:t>
      </w:r>
    </w:p>
    <w:p w:rsidR="008B349E" w:rsidRPr="00AC2B72" w:rsidRDefault="003A5792" w:rsidP="00B32083">
      <w:pPr>
        <w:ind w:left="561" w:firstLine="935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 </w:t>
      </w:r>
      <w:r w:rsidR="008B349E" w:rsidRPr="00AC2B72">
        <w:rPr>
          <w:rFonts w:ascii="Times New Roman" w:hAnsi="Times New Roman"/>
          <w:szCs w:val="22"/>
          <w:lang w:val="bg-BG"/>
        </w:rPr>
        <w:t>Приложение № 1 - Общи условия на договора;</w:t>
      </w:r>
    </w:p>
    <w:p w:rsidR="008B349E" w:rsidRPr="00AC2B72" w:rsidRDefault="008B349E" w:rsidP="00B32083">
      <w:pPr>
        <w:ind w:firstLine="1496"/>
        <w:jc w:val="both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 xml:space="preserve">Приложение № 2 </w:t>
      </w:r>
      <w:r w:rsidR="00B37978">
        <w:rPr>
          <w:rFonts w:ascii="Times New Roman" w:hAnsi="Times New Roman"/>
          <w:szCs w:val="22"/>
          <w:lang w:val="bg-BG"/>
        </w:rPr>
        <w:t>–</w:t>
      </w:r>
      <w:r w:rsidRPr="00AC2B72">
        <w:rPr>
          <w:rFonts w:ascii="Times New Roman" w:hAnsi="Times New Roman"/>
          <w:szCs w:val="22"/>
          <w:lang w:val="bg-BG"/>
        </w:rPr>
        <w:t xml:space="preserve"> </w:t>
      </w:r>
      <w:r w:rsidR="001251A2">
        <w:rPr>
          <w:rFonts w:ascii="Times New Roman" w:hAnsi="Times New Roman"/>
          <w:szCs w:val="22"/>
          <w:lang w:val="bg-BG"/>
        </w:rPr>
        <w:t>Техническо задание</w:t>
      </w:r>
      <w:r w:rsidR="00087D45" w:rsidRPr="00AC2B72">
        <w:rPr>
          <w:rFonts w:ascii="Times New Roman" w:hAnsi="Times New Roman"/>
          <w:szCs w:val="22"/>
          <w:lang w:val="bg-BG"/>
        </w:rPr>
        <w:t xml:space="preserve"> на </w:t>
      </w:r>
      <w:r w:rsidR="00087D45" w:rsidRPr="00AC2B72">
        <w:rPr>
          <w:rFonts w:ascii="Times New Roman" w:hAnsi="Times New Roman"/>
          <w:b/>
          <w:szCs w:val="22"/>
          <w:lang w:val="bg-BG"/>
        </w:rPr>
        <w:t>ВЪЗЛОЖИТЕЛЯ</w:t>
      </w:r>
      <w:r w:rsidR="00087D45" w:rsidRPr="00AC2B72">
        <w:rPr>
          <w:rFonts w:ascii="Times New Roman" w:hAnsi="Times New Roman"/>
          <w:szCs w:val="22"/>
          <w:lang w:val="bg-BG"/>
        </w:rPr>
        <w:t>;</w:t>
      </w:r>
    </w:p>
    <w:p w:rsidR="00087D45" w:rsidRPr="00AC2B72" w:rsidRDefault="00087D45" w:rsidP="00B32083">
      <w:pPr>
        <w:ind w:firstLine="1496"/>
        <w:jc w:val="both"/>
        <w:rPr>
          <w:rFonts w:ascii="Times New Roman" w:hAnsi="Times New Roman"/>
          <w:b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 xml:space="preserve">Приложение № 3 – </w:t>
      </w:r>
      <w:r w:rsidR="009D7482">
        <w:rPr>
          <w:rFonts w:ascii="Times New Roman" w:hAnsi="Times New Roman"/>
          <w:szCs w:val="22"/>
          <w:lang w:val="bg-BG"/>
        </w:rPr>
        <w:t>Т</w:t>
      </w:r>
      <w:r w:rsidR="009D7482" w:rsidRPr="00AC2B72">
        <w:rPr>
          <w:rFonts w:ascii="Times New Roman" w:hAnsi="Times New Roman"/>
          <w:szCs w:val="22"/>
          <w:lang w:val="bg-BG"/>
        </w:rPr>
        <w:t xml:space="preserve">ехническа </w:t>
      </w:r>
      <w:r w:rsidRPr="00AC2B72">
        <w:rPr>
          <w:rFonts w:ascii="Times New Roman" w:hAnsi="Times New Roman"/>
          <w:szCs w:val="22"/>
          <w:lang w:val="bg-BG"/>
        </w:rPr>
        <w:t xml:space="preserve">спецификация на </w:t>
      </w:r>
      <w:r w:rsidRPr="00AC2B72">
        <w:rPr>
          <w:rFonts w:ascii="Times New Roman" w:hAnsi="Times New Roman"/>
          <w:b/>
          <w:szCs w:val="22"/>
          <w:lang w:val="bg-BG"/>
        </w:rPr>
        <w:t>ИЗПЪЛНИТЕЛЯ</w:t>
      </w:r>
      <w:r w:rsidRPr="00BA2812">
        <w:rPr>
          <w:rFonts w:ascii="Times New Roman" w:hAnsi="Times New Roman"/>
          <w:szCs w:val="22"/>
          <w:lang w:val="bg-BG"/>
        </w:rPr>
        <w:t>;</w:t>
      </w:r>
    </w:p>
    <w:p w:rsidR="008B349E" w:rsidRPr="00AC2B72" w:rsidRDefault="008B349E" w:rsidP="00B32083">
      <w:pPr>
        <w:ind w:left="561" w:firstLine="935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 xml:space="preserve">Приложение № </w:t>
      </w:r>
      <w:r w:rsidR="00087D45" w:rsidRPr="00AC2B72">
        <w:rPr>
          <w:rFonts w:ascii="Times New Roman" w:hAnsi="Times New Roman"/>
          <w:szCs w:val="22"/>
          <w:lang w:val="bg-BG"/>
        </w:rPr>
        <w:t>4 - Предлагана цена.</w:t>
      </w:r>
    </w:p>
    <w:p w:rsidR="008B349E" w:rsidRPr="00AC2B72" w:rsidRDefault="008B349E">
      <w:pPr>
        <w:numPr>
          <w:ilvl w:val="1"/>
          <w:numId w:val="31"/>
        </w:numPr>
        <w:tabs>
          <w:tab w:val="clear" w:pos="921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 xml:space="preserve">Отговорно лице по изпълнението на настоящия договор от страна на </w:t>
      </w:r>
      <w:r w:rsidRPr="00AC2B72">
        <w:rPr>
          <w:rFonts w:ascii="Times New Roman" w:hAnsi="Times New Roman"/>
          <w:b/>
          <w:szCs w:val="22"/>
          <w:lang w:val="bg-BG"/>
        </w:rPr>
        <w:t>ВЪЗЛОЖИТЕЛЯ</w:t>
      </w:r>
      <w:r w:rsidRPr="00AC2B72">
        <w:rPr>
          <w:rFonts w:ascii="Times New Roman" w:hAnsi="Times New Roman"/>
          <w:szCs w:val="22"/>
          <w:lang w:val="bg-BG"/>
        </w:rPr>
        <w:t xml:space="preserve"> е ……………..................................................................., тел.: 0973/7………... </w:t>
      </w:r>
    </w:p>
    <w:p w:rsidR="008B349E" w:rsidRDefault="008B349E">
      <w:pPr>
        <w:numPr>
          <w:ilvl w:val="1"/>
          <w:numId w:val="31"/>
        </w:numPr>
        <w:tabs>
          <w:tab w:val="clear" w:pos="921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>Отговорно лице по изпълнението на настоящия договор от страна на</w:t>
      </w:r>
      <w:r>
        <w:rPr>
          <w:rFonts w:ascii="Times New Roman" w:hAnsi="Times New Roman"/>
          <w:szCs w:val="22"/>
          <w:lang w:val="bg-BG"/>
        </w:rPr>
        <w:t xml:space="preserve"> </w:t>
      </w:r>
      <w:r>
        <w:rPr>
          <w:rFonts w:ascii="Times New Roman" w:hAnsi="Times New Roman"/>
          <w:b/>
          <w:szCs w:val="22"/>
          <w:lang w:val="bg-BG"/>
        </w:rPr>
        <w:t>ИЗПЪЛНИТЕЛЯ</w:t>
      </w:r>
      <w:r>
        <w:rPr>
          <w:rFonts w:ascii="Times New Roman" w:hAnsi="Times New Roman"/>
          <w:szCs w:val="22"/>
          <w:lang w:val="bg-BG"/>
        </w:rPr>
        <w:t xml:space="preserve"> е ……………..................................................................., тел.: .............………...</w:t>
      </w:r>
    </w:p>
    <w:p w:rsidR="008B349E" w:rsidRDefault="008B349E">
      <w:pPr>
        <w:ind w:firstLine="561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6.</w:t>
      </w:r>
      <w:r w:rsidR="00972AF3">
        <w:rPr>
          <w:rFonts w:ascii="Times New Roman" w:hAnsi="Times New Roman"/>
          <w:szCs w:val="22"/>
          <w:lang w:val="bg-BG"/>
        </w:rPr>
        <w:t>6</w:t>
      </w:r>
      <w:r>
        <w:rPr>
          <w:rFonts w:ascii="Times New Roman" w:hAnsi="Times New Roman"/>
          <w:szCs w:val="22"/>
          <w:lang w:val="bg-BG"/>
        </w:rPr>
        <w:t>.</w:t>
      </w:r>
      <w:r>
        <w:rPr>
          <w:rFonts w:ascii="Times New Roman" w:hAnsi="Times New Roman"/>
          <w:szCs w:val="22"/>
          <w:lang w:val="bg-BG"/>
        </w:rPr>
        <w:tab/>
        <w:t>Настоящият договор е подписан  в два еднообразни екземпляра - по един за всяка от страните.</w:t>
      </w:r>
    </w:p>
    <w:p w:rsidR="008B349E" w:rsidRDefault="008B349E">
      <w:pPr>
        <w:ind w:left="561"/>
        <w:rPr>
          <w:rFonts w:ascii="Times New Roman" w:hAnsi="Times New Roman"/>
          <w:szCs w:val="22"/>
          <w:lang w:val="bg-BG"/>
        </w:rPr>
      </w:pPr>
    </w:p>
    <w:p w:rsidR="008B349E" w:rsidRDefault="008B349E">
      <w:pPr>
        <w:pStyle w:val="Heading4"/>
        <w:numPr>
          <w:ilvl w:val="0"/>
          <w:numId w:val="18"/>
        </w:numPr>
        <w:rPr>
          <w:lang w:val="bg-BG"/>
        </w:rPr>
      </w:pPr>
      <w:r>
        <w:t>ЮРИДИЧЕСКИ АДРЕСИ</w:t>
      </w:r>
    </w:p>
    <w:p w:rsidR="008B349E" w:rsidRDefault="008B349E">
      <w:pPr>
        <w:ind w:left="360" w:hanging="360"/>
        <w:jc w:val="both"/>
        <w:rPr>
          <w:rFonts w:ascii="Times New Roman" w:hAnsi="Times New Roman"/>
          <w:b/>
          <w:lang w:val="bg-BG"/>
        </w:rPr>
      </w:pPr>
    </w:p>
    <w:p w:rsidR="008B349E" w:rsidRDefault="008B349E">
      <w:pPr>
        <w:ind w:left="360" w:hanging="360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ИЗПЪЛНИТЕЛ:</w:t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  <w:t>ВЪЗЛОЖИТЕЛ:</w:t>
      </w:r>
    </w:p>
    <w:p w:rsidR="008B349E" w:rsidRPr="003902DA" w:rsidRDefault="008B349E">
      <w:pPr>
        <w:ind w:left="360" w:hanging="360"/>
        <w:jc w:val="both"/>
        <w:rPr>
          <w:rFonts w:ascii="Times New Roman" w:hAnsi="Times New Roman"/>
          <w:b/>
          <w:bCs/>
          <w:lang w:val="bg-BG"/>
        </w:rPr>
      </w:pPr>
      <w:r w:rsidRPr="003902DA">
        <w:rPr>
          <w:rFonts w:ascii="Times New Roman" w:hAnsi="Times New Roman"/>
          <w:b/>
          <w:bCs/>
          <w:lang w:val="bg-BG"/>
        </w:rPr>
        <w:t>……………………….</w:t>
      </w:r>
      <w:r w:rsidRPr="003902DA">
        <w:rPr>
          <w:rFonts w:ascii="Times New Roman" w:hAnsi="Times New Roman"/>
          <w:b/>
          <w:bCs/>
          <w:lang w:val="bg-BG"/>
        </w:rPr>
        <w:tab/>
      </w:r>
      <w:r w:rsidRPr="003902DA">
        <w:rPr>
          <w:rFonts w:ascii="Times New Roman" w:hAnsi="Times New Roman"/>
          <w:b/>
          <w:bCs/>
          <w:lang w:val="bg-BG"/>
        </w:rPr>
        <w:tab/>
      </w:r>
      <w:r w:rsidRPr="003902DA">
        <w:rPr>
          <w:rFonts w:ascii="Times New Roman" w:hAnsi="Times New Roman"/>
          <w:b/>
          <w:bCs/>
          <w:lang w:val="bg-BG"/>
        </w:rPr>
        <w:tab/>
      </w:r>
      <w:r w:rsidRPr="003902DA">
        <w:rPr>
          <w:rFonts w:ascii="Times New Roman" w:hAnsi="Times New Roman"/>
          <w:b/>
          <w:bCs/>
          <w:lang w:val="bg-BG"/>
        </w:rPr>
        <w:tab/>
        <w:t xml:space="preserve">"АЕЦ Козлодуй" ЕАД 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гр………………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 xml:space="preserve">3321 Козлодуй 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ул. …………….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>БЪЛГАРИЯ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proofErr w:type="spellStart"/>
      <w:proofErr w:type="gramStart"/>
      <w:r>
        <w:rPr>
          <w:rFonts w:ascii="Times New Roman" w:hAnsi="Times New Roman"/>
        </w:rPr>
        <w:t>тел/факс</w:t>
      </w:r>
      <w:proofErr w:type="spellEnd"/>
      <w:proofErr w:type="gramEnd"/>
      <w:r>
        <w:rPr>
          <w:rFonts w:ascii="Times New Roman" w:hAnsi="Times New Roman"/>
        </w:rPr>
        <w:t>:</w:t>
      </w:r>
      <w:r>
        <w:rPr>
          <w:rFonts w:ascii="Times New Roman" w:hAnsi="Times New Roman"/>
          <w:lang w:val="bg-BG"/>
        </w:rPr>
        <w:t xml:space="preserve"> …………………….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</w:rPr>
        <w:t>тел/факс</w:t>
      </w:r>
      <w:r>
        <w:rPr>
          <w:rFonts w:ascii="Times New Roman" w:hAnsi="Times New Roman"/>
          <w:lang w:val="bg-BG"/>
        </w:rPr>
        <w:t xml:space="preserve">: </w:t>
      </w:r>
      <w:r>
        <w:rPr>
          <w:rFonts w:ascii="Times New Roman" w:hAnsi="Times New Roman"/>
        </w:rPr>
        <w:t>0973/7</w:t>
      </w:r>
      <w:r>
        <w:rPr>
          <w:rFonts w:ascii="Times New Roman" w:hAnsi="Times New Roman"/>
          <w:lang w:val="bg-BG"/>
        </w:rPr>
        <w:t>3530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/>
          <w:lang w:val="bg-BG"/>
        </w:rPr>
        <w:t>0973/76027</w:t>
      </w:r>
    </w:p>
    <w:p w:rsidR="008B349E" w:rsidRPr="00AC2B72" w:rsidRDefault="008B349E">
      <w:pPr>
        <w:ind w:left="360" w:hanging="360"/>
        <w:jc w:val="both"/>
        <w:rPr>
          <w:rFonts w:ascii="Times New Roman" w:hAnsi="Times New Roman"/>
          <w:lang w:val="en-US"/>
        </w:rPr>
      </w:pPr>
      <w:r w:rsidRPr="00AC2B72">
        <w:rPr>
          <w:rFonts w:ascii="Times New Roman" w:hAnsi="Times New Roman"/>
          <w:lang w:val="bg-BG"/>
        </w:rPr>
        <w:t>Е</w:t>
      </w:r>
      <w:r w:rsidRPr="00AC2B72">
        <w:rPr>
          <w:rFonts w:ascii="Times New Roman" w:hAnsi="Times New Roman"/>
          <w:lang w:val="en-US"/>
        </w:rPr>
        <w:t>-mail: ……………………….</w:t>
      </w:r>
      <w:r w:rsidRPr="00AC2B72">
        <w:rPr>
          <w:rFonts w:ascii="Times New Roman" w:hAnsi="Times New Roman"/>
          <w:lang w:val="en-US"/>
        </w:rPr>
        <w:tab/>
      </w:r>
      <w:r w:rsidRPr="00AC2B72">
        <w:rPr>
          <w:rFonts w:ascii="Times New Roman" w:hAnsi="Times New Roman"/>
          <w:lang w:val="en-US"/>
        </w:rPr>
        <w:tab/>
      </w:r>
      <w:r w:rsidRPr="00AC2B72">
        <w:rPr>
          <w:rFonts w:ascii="Times New Roman" w:hAnsi="Times New Roman"/>
          <w:lang w:val="en-US"/>
        </w:rPr>
        <w:tab/>
        <w:t xml:space="preserve">E-mail: </w:t>
      </w:r>
      <w:hyperlink r:id="rId7" w:history="1">
        <w:r w:rsidRPr="00AC2B72">
          <w:rPr>
            <w:rStyle w:val="Hyperlink"/>
            <w:rFonts w:ascii="Times New Roman" w:hAnsi="Times New Roman"/>
            <w:color w:val="auto"/>
            <w:u w:val="none"/>
            <w:lang w:val="en-US"/>
          </w:rPr>
          <w:t>commercial@npp.bg</w:t>
        </w:r>
      </w:hyperlink>
      <w:r w:rsidRPr="00AC2B72">
        <w:rPr>
          <w:rFonts w:ascii="Times New Roman" w:hAnsi="Times New Roman"/>
          <w:lang w:val="en-US"/>
        </w:rPr>
        <w:t xml:space="preserve"> 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ЕИК ………………………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>ЕИК: 106513772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ru-RU"/>
        </w:rPr>
        <w:t xml:space="preserve">ИН по ЗДДС: </w:t>
      </w:r>
      <w:r>
        <w:rPr>
          <w:rFonts w:ascii="Times New Roman" w:hAnsi="Times New Roman"/>
          <w:lang w:val="bg-BG"/>
        </w:rPr>
        <w:t>……………..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 xml:space="preserve">ИН по ЗДДС: </w:t>
      </w:r>
      <w:r>
        <w:rPr>
          <w:rFonts w:ascii="Times New Roman" w:hAnsi="Times New Roman"/>
          <w:lang w:val="en-US"/>
        </w:rPr>
        <w:t>BG</w:t>
      </w:r>
      <w:r>
        <w:rPr>
          <w:rFonts w:ascii="Times New Roman" w:hAnsi="Times New Roman"/>
          <w:lang w:val="bg-BG"/>
        </w:rPr>
        <w:t xml:space="preserve"> 106513772</w:t>
      </w:r>
    </w:p>
    <w:p w:rsidR="008B349E" w:rsidRDefault="008B349E">
      <w:pPr>
        <w:ind w:left="5040"/>
        <w:jc w:val="both"/>
        <w:rPr>
          <w:rFonts w:ascii="Times New Roman" w:hAnsi="Times New Roman"/>
          <w:lang w:val="bg-BG"/>
        </w:rPr>
      </w:pPr>
    </w:p>
    <w:p w:rsidR="008B349E" w:rsidRDefault="008B349E">
      <w:pPr>
        <w:ind w:left="360" w:right="-5" w:hanging="360"/>
        <w:rPr>
          <w:rFonts w:ascii="Times New Roman" w:hAnsi="Times New Roman"/>
          <w:lang w:val="bg-BG"/>
        </w:rPr>
      </w:pPr>
    </w:p>
    <w:p w:rsidR="008B349E" w:rsidRDefault="008B349E">
      <w:pPr>
        <w:ind w:left="360" w:right="-5" w:hanging="36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bg-BG"/>
        </w:rPr>
        <w:t>ИЗПЪЛНИТЕЛ</w:t>
      </w:r>
      <w:r>
        <w:rPr>
          <w:rFonts w:ascii="Times New Roman" w:hAnsi="Times New Roman"/>
          <w:b/>
          <w:lang w:val="ru-RU"/>
        </w:rPr>
        <w:t>:</w:t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ru-RU"/>
        </w:rPr>
        <w:t>ВЪЗЛОЖИТЕЛ:</w:t>
      </w:r>
    </w:p>
    <w:p w:rsidR="00AC2B72" w:rsidRDefault="00AC2B72">
      <w:pPr>
        <w:ind w:left="360" w:right="-5" w:hanging="36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.............................</w:t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  <w:t>..............................</w:t>
      </w:r>
    </w:p>
    <w:sectPr w:rsidR="00AC2B72" w:rsidSect="00DC51B1">
      <w:footerReference w:type="even" r:id="rId8"/>
      <w:pgSz w:w="11906" w:h="16838" w:code="9"/>
      <w:pgMar w:top="851" w:right="851" w:bottom="851" w:left="130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7E9" w:rsidRDefault="00CC17E9">
      <w:r>
        <w:separator/>
      </w:r>
    </w:p>
  </w:endnote>
  <w:endnote w:type="continuationSeparator" w:id="0">
    <w:p w:rsidR="00CC17E9" w:rsidRDefault="00CC1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7E9" w:rsidRDefault="000A47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C17E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17E9" w:rsidRDefault="00CC17E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7E9" w:rsidRDefault="00CC17E9">
      <w:r>
        <w:separator/>
      </w:r>
    </w:p>
  </w:footnote>
  <w:footnote w:type="continuationSeparator" w:id="0">
    <w:p w:rsidR="00CC17E9" w:rsidRDefault="00CC1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A14"/>
    <w:multiLevelType w:val="hybridMultilevel"/>
    <w:tmpl w:val="6CBE1F46"/>
    <w:lvl w:ilvl="0" w:tplc="19A8C8FA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">
    <w:nsid w:val="01414D71"/>
    <w:multiLevelType w:val="hybridMultilevel"/>
    <w:tmpl w:val="36106266"/>
    <w:lvl w:ilvl="0" w:tplc="19A8C8F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27ECD"/>
    <w:multiLevelType w:val="multilevel"/>
    <w:tmpl w:val="B29EC5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1"/>
        </w:tabs>
        <w:ind w:left="2001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3"/>
        </w:tabs>
        <w:ind w:left="312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>
    <w:nsid w:val="07962363"/>
    <w:multiLevelType w:val="multilevel"/>
    <w:tmpl w:val="8F46D59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2A6BE1"/>
    <w:multiLevelType w:val="hybridMultilevel"/>
    <w:tmpl w:val="AD5C1E68"/>
    <w:lvl w:ilvl="0" w:tplc="19A8C8FA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5">
    <w:nsid w:val="0CA831F8"/>
    <w:multiLevelType w:val="hybridMultilevel"/>
    <w:tmpl w:val="481CDE6A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0FBC643B"/>
    <w:multiLevelType w:val="hybridMultilevel"/>
    <w:tmpl w:val="538A250C"/>
    <w:lvl w:ilvl="0" w:tplc="B18CDFF8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CACA3A">
      <w:numFmt w:val="none"/>
      <w:lvlText w:val=""/>
      <w:lvlJc w:val="left"/>
      <w:pPr>
        <w:tabs>
          <w:tab w:val="num" w:pos="360"/>
        </w:tabs>
      </w:pPr>
    </w:lvl>
    <w:lvl w:ilvl="2" w:tplc="C1E85C2E">
      <w:numFmt w:val="none"/>
      <w:lvlText w:val=""/>
      <w:lvlJc w:val="left"/>
      <w:pPr>
        <w:tabs>
          <w:tab w:val="num" w:pos="360"/>
        </w:tabs>
      </w:pPr>
    </w:lvl>
    <w:lvl w:ilvl="3" w:tplc="DFB0F8D4">
      <w:numFmt w:val="none"/>
      <w:lvlText w:val=""/>
      <w:lvlJc w:val="left"/>
      <w:pPr>
        <w:tabs>
          <w:tab w:val="num" w:pos="360"/>
        </w:tabs>
      </w:pPr>
    </w:lvl>
    <w:lvl w:ilvl="4" w:tplc="A5A8BE9C">
      <w:numFmt w:val="none"/>
      <w:lvlText w:val=""/>
      <w:lvlJc w:val="left"/>
      <w:pPr>
        <w:tabs>
          <w:tab w:val="num" w:pos="360"/>
        </w:tabs>
      </w:pPr>
    </w:lvl>
    <w:lvl w:ilvl="5" w:tplc="2102A9DC">
      <w:numFmt w:val="none"/>
      <w:lvlText w:val=""/>
      <w:lvlJc w:val="left"/>
      <w:pPr>
        <w:tabs>
          <w:tab w:val="num" w:pos="360"/>
        </w:tabs>
      </w:pPr>
    </w:lvl>
    <w:lvl w:ilvl="6" w:tplc="0D6E7E94">
      <w:numFmt w:val="none"/>
      <w:lvlText w:val=""/>
      <w:lvlJc w:val="left"/>
      <w:pPr>
        <w:tabs>
          <w:tab w:val="num" w:pos="360"/>
        </w:tabs>
      </w:pPr>
    </w:lvl>
    <w:lvl w:ilvl="7" w:tplc="8268591A">
      <w:numFmt w:val="none"/>
      <w:lvlText w:val=""/>
      <w:lvlJc w:val="left"/>
      <w:pPr>
        <w:tabs>
          <w:tab w:val="num" w:pos="360"/>
        </w:tabs>
      </w:pPr>
    </w:lvl>
    <w:lvl w:ilvl="8" w:tplc="A33EFE3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5A341BF"/>
    <w:multiLevelType w:val="hybridMultilevel"/>
    <w:tmpl w:val="E03022E6"/>
    <w:lvl w:ilvl="0" w:tplc="D3D63786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15F20D3A"/>
    <w:multiLevelType w:val="multilevel"/>
    <w:tmpl w:val="3AC64B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8860DC"/>
    <w:multiLevelType w:val="multilevel"/>
    <w:tmpl w:val="3AC64B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CFE02F6"/>
    <w:multiLevelType w:val="multilevel"/>
    <w:tmpl w:val="8AE60C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1A97734"/>
    <w:multiLevelType w:val="hybridMultilevel"/>
    <w:tmpl w:val="A2B43E58"/>
    <w:lvl w:ilvl="0" w:tplc="19A8C8F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A00BD"/>
    <w:multiLevelType w:val="multilevel"/>
    <w:tmpl w:val="FA8086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3">
    <w:nsid w:val="295B31F0"/>
    <w:multiLevelType w:val="hybridMultilevel"/>
    <w:tmpl w:val="F2845BBC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9D052A7"/>
    <w:multiLevelType w:val="hybridMultilevel"/>
    <w:tmpl w:val="1892EA1A"/>
    <w:lvl w:ilvl="0" w:tplc="2D56BABA">
      <w:start w:val="7"/>
      <w:numFmt w:val="upperRoman"/>
      <w:lvlText w:val="%1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>
    <w:nsid w:val="2A71617C"/>
    <w:multiLevelType w:val="multilevel"/>
    <w:tmpl w:val="268E62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6">
    <w:nsid w:val="2AF47C65"/>
    <w:multiLevelType w:val="multilevel"/>
    <w:tmpl w:val="6D26D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1095307"/>
    <w:multiLevelType w:val="hybridMultilevel"/>
    <w:tmpl w:val="24ECBE68"/>
    <w:lvl w:ilvl="0" w:tplc="0409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66551D"/>
    <w:multiLevelType w:val="multilevel"/>
    <w:tmpl w:val="1CC407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9">
    <w:nsid w:val="322873C5"/>
    <w:multiLevelType w:val="multilevel"/>
    <w:tmpl w:val="386632C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A760052"/>
    <w:multiLevelType w:val="multilevel"/>
    <w:tmpl w:val="335CA5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0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0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36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288" w:hanging="1800"/>
      </w:pPr>
      <w:rPr>
        <w:rFonts w:hint="default"/>
        <w:b/>
      </w:rPr>
    </w:lvl>
  </w:abstractNum>
  <w:abstractNum w:abstractNumId="21">
    <w:nsid w:val="3E1311D7"/>
    <w:multiLevelType w:val="hybridMultilevel"/>
    <w:tmpl w:val="1346C88C"/>
    <w:lvl w:ilvl="0" w:tplc="FFFFFFFF">
      <w:start w:val="1"/>
      <w:numFmt w:val="decimal"/>
      <w:lvlText w:val="%1."/>
      <w:lvlJc w:val="left"/>
      <w:pPr>
        <w:tabs>
          <w:tab w:val="num" w:pos="1641"/>
        </w:tabs>
        <w:ind w:left="16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2">
    <w:nsid w:val="3EDA7A0E"/>
    <w:multiLevelType w:val="hybridMultilevel"/>
    <w:tmpl w:val="692E876C"/>
    <w:lvl w:ilvl="0" w:tplc="D3B6A1EC">
      <w:start w:val="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3">
    <w:nsid w:val="420455D4"/>
    <w:multiLevelType w:val="hybridMultilevel"/>
    <w:tmpl w:val="DAA6CB50"/>
    <w:lvl w:ilvl="0" w:tplc="3E6C2EC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31B1644"/>
    <w:multiLevelType w:val="hybridMultilevel"/>
    <w:tmpl w:val="D4486DA6"/>
    <w:lvl w:ilvl="0" w:tplc="8456747A">
      <w:start w:val="1"/>
      <w:numFmt w:val="bullet"/>
      <w:lvlText w:val="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3D1E37"/>
    <w:multiLevelType w:val="hybridMultilevel"/>
    <w:tmpl w:val="52284F8C"/>
    <w:lvl w:ilvl="0" w:tplc="352E8DDA">
      <w:start w:val="8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4D4CEFF4">
      <w:numFmt w:val="none"/>
      <w:lvlText w:val=""/>
      <w:lvlJc w:val="left"/>
      <w:pPr>
        <w:tabs>
          <w:tab w:val="num" w:pos="360"/>
        </w:tabs>
      </w:pPr>
    </w:lvl>
    <w:lvl w:ilvl="2" w:tplc="13F04314">
      <w:numFmt w:val="none"/>
      <w:lvlText w:val=""/>
      <w:lvlJc w:val="left"/>
      <w:pPr>
        <w:tabs>
          <w:tab w:val="num" w:pos="360"/>
        </w:tabs>
      </w:pPr>
    </w:lvl>
    <w:lvl w:ilvl="3" w:tplc="AA86558A">
      <w:numFmt w:val="none"/>
      <w:lvlText w:val=""/>
      <w:lvlJc w:val="left"/>
      <w:pPr>
        <w:tabs>
          <w:tab w:val="num" w:pos="360"/>
        </w:tabs>
      </w:pPr>
    </w:lvl>
    <w:lvl w:ilvl="4" w:tplc="25D4B87C">
      <w:numFmt w:val="none"/>
      <w:lvlText w:val=""/>
      <w:lvlJc w:val="left"/>
      <w:pPr>
        <w:tabs>
          <w:tab w:val="num" w:pos="360"/>
        </w:tabs>
      </w:pPr>
    </w:lvl>
    <w:lvl w:ilvl="5" w:tplc="F4C02030">
      <w:numFmt w:val="none"/>
      <w:lvlText w:val=""/>
      <w:lvlJc w:val="left"/>
      <w:pPr>
        <w:tabs>
          <w:tab w:val="num" w:pos="360"/>
        </w:tabs>
      </w:pPr>
    </w:lvl>
    <w:lvl w:ilvl="6" w:tplc="4732A616">
      <w:numFmt w:val="none"/>
      <w:lvlText w:val=""/>
      <w:lvlJc w:val="left"/>
      <w:pPr>
        <w:tabs>
          <w:tab w:val="num" w:pos="360"/>
        </w:tabs>
      </w:pPr>
    </w:lvl>
    <w:lvl w:ilvl="7" w:tplc="22EC1FFE">
      <w:numFmt w:val="none"/>
      <w:lvlText w:val=""/>
      <w:lvlJc w:val="left"/>
      <w:pPr>
        <w:tabs>
          <w:tab w:val="num" w:pos="360"/>
        </w:tabs>
      </w:pPr>
    </w:lvl>
    <w:lvl w:ilvl="8" w:tplc="D4B82566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C342DC5"/>
    <w:multiLevelType w:val="hybridMultilevel"/>
    <w:tmpl w:val="C37C20EE"/>
    <w:lvl w:ilvl="0" w:tplc="F2ECF42A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8A82F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06A26A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2F3C9B"/>
    <w:multiLevelType w:val="multilevel"/>
    <w:tmpl w:val="281AD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FF6600"/>
      </w:rPr>
    </w:lvl>
    <w:lvl w:ilvl="1">
      <w:start w:val="1"/>
      <w:numFmt w:val="decimal"/>
      <w:lvlText w:val="%1.%2"/>
      <w:lvlJc w:val="left"/>
      <w:pPr>
        <w:ind w:left="92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  <w:color w:val="FF6600"/>
      </w:rPr>
    </w:lvl>
    <w:lvl w:ilvl="3">
      <w:start w:val="1"/>
      <w:numFmt w:val="decimal"/>
      <w:lvlText w:val="%1.%2.%3.%4"/>
      <w:lvlJc w:val="left"/>
      <w:pPr>
        <w:ind w:left="2403" w:hanging="720"/>
      </w:pPr>
      <w:rPr>
        <w:rFonts w:hint="default"/>
        <w:color w:val="FF6600"/>
      </w:rPr>
    </w:lvl>
    <w:lvl w:ilvl="4">
      <w:start w:val="1"/>
      <w:numFmt w:val="decimal"/>
      <w:lvlText w:val="%1.%2.%3.%4.%5"/>
      <w:lvlJc w:val="left"/>
      <w:pPr>
        <w:ind w:left="3324" w:hanging="1080"/>
      </w:pPr>
      <w:rPr>
        <w:rFonts w:hint="default"/>
        <w:color w:val="FF6600"/>
      </w:rPr>
    </w:lvl>
    <w:lvl w:ilvl="5">
      <w:start w:val="1"/>
      <w:numFmt w:val="decimal"/>
      <w:lvlText w:val="%1.%2.%3.%4.%5.%6"/>
      <w:lvlJc w:val="left"/>
      <w:pPr>
        <w:ind w:left="3885" w:hanging="1080"/>
      </w:pPr>
      <w:rPr>
        <w:rFonts w:hint="default"/>
        <w:color w:val="FF6600"/>
      </w:rPr>
    </w:lvl>
    <w:lvl w:ilvl="6">
      <w:start w:val="1"/>
      <w:numFmt w:val="decimal"/>
      <w:lvlText w:val="%1.%2.%3.%4.%5.%6.%7"/>
      <w:lvlJc w:val="left"/>
      <w:pPr>
        <w:ind w:left="4806" w:hanging="1440"/>
      </w:pPr>
      <w:rPr>
        <w:rFonts w:hint="default"/>
        <w:color w:val="FF6600"/>
      </w:rPr>
    </w:lvl>
    <w:lvl w:ilvl="7">
      <w:start w:val="1"/>
      <w:numFmt w:val="decimal"/>
      <w:lvlText w:val="%1.%2.%3.%4.%5.%6.%7.%8"/>
      <w:lvlJc w:val="left"/>
      <w:pPr>
        <w:ind w:left="5367" w:hanging="1440"/>
      </w:pPr>
      <w:rPr>
        <w:rFonts w:hint="default"/>
        <w:color w:val="FF6600"/>
      </w:rPr>
    </w:lvl>
    <w:lvl w:ilvl="8">
      <w:start w:val="1"/>
      <w:numFmt w:val="decimal"/>
      <w:lvlText w:val="%1.%2.%3.%4.%5.%6.%7.%8.%9"/>
      <w:lvlJc w:val="left"/>
      <w:pPr>
        <w:ind w:left="6288" w:hanging="1800"/>
      </w:pPr>
      <w:rPr>
        <w:rFonts w:hint="default"/>
        <w:color w:val="FF6600"/>
      </w:rPr>
    </w:lvl>
  </w:abstractNum>
  <w:abstractNum w:abstractNumId="28">
    <w:nsid w:val="4E1A0C4F"/>
    <w:multiLevelType w:val="hybridMultilevel"/>
    <w:tmpl w:val="F1C01106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EE03F57"/>
    <w:multiLevelType w:val="multilevel"/>
    <w:tmpl w:val="268E62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0">
    <w:nsid w:val="56140D03"/>
    <w:multiLevelType w:val="hybridMultilevel"/>
    <w:tmpl w:val="C6BA7050"/>
    <w:lvl w:ilvl="0" w:tplc="0402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>
    <w:nsid w:val="56AD7889"/>
    <w:multiLevelType w:val="multilevel"/>
    <w:tmpl w:val="F16675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27142EA"/>
    <w:multiLevelType w:val="hybridMultilevel"/>
    <w:tmpl w:val="AD984AD8"/>
    <w:lvl w:ilvl="0" w:tplc="FFFFFFFF">
      <w:start w:val="1"/>
      <w:numFmt w:val="decimal"/>
      <w:lvlText w:val="%1."/>
      <w:lvlJc w:val="left"/>
      <w:pPr>
        <w:tabs>
          <w:tab w:val="num" w:pos="1641"/>
        </w:tabs>
        <w:ind w:left="16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33">
    <w:nsid w:val="63630C0F"/>
    <w:multiLevelType w:val="multilevel"/>
    <w:tmpl w:val="BBCC1D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4">
    <w:nsid w:val="649742C2"/>
    <w:multiLevelType w:val="multilevel"/>
    <w:tmpl w:val="7892E09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6"/>
        </w:tabs>
        <w:ind w:left="1446" w:hanging="88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2007" w:hanging="8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8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  <w:b/>
      </w:rPr>
    </w:lvl>
  </w:abstractNum>
  <w:abstractNum w:abstractNumId="35">
    <w:nsid w:val="665C1718"/>
    <w:multiLevelType w:val="hybridMultilevel"/>
    <w:tmpl w:val="0CDEE02E"/>
    <w:lvl w:ilvl="0" w:tplc="E3BEA0F2">
      <w:numFmt w:val="none"/>
      <w:lvlText w:val=""/>
      <w:lvlJc w:val="left"/>
      <w:pPr>
        <w:tabs>
          <w:tab w:val="num" w:pos="360"/>
        </w:tabs>
      </w:pPr>
    </w:lvl>
    <w:lvl w:ilvl="1" w:tplc="D4182DAC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6A4A15C2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1A269B64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C4B04B14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A3A6932E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D3DC3710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BD9EF434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3A8670E6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36">
    <w:nsid w:val="696044B2"/>
    <w:multiLevelType w:val="hybridMultilevel"/>
    <w:tmpl w:val="8C783D66"/>
    <w:lvl w:ilvl="0" w:tplc="CE923F5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97A45A2">
      <w:numFmt w:val="none"/>
      <w:lvlText w:val=""/>
      <w:lvlJc w:val="left"/>
      <w:pPr>
        <w:tabs>
          <w:tab w:val="num" w:pos="360"/>
        </w:tabs>
      </w:pPr>
    </w:lvl>
    <w:lvl w:ilvl="2" w:tplc="C0A40ED0">
      <w:numFmt w:val="none"/>
      <w:lvlText w:val=""/>
      <w:lvlJc w:val="left"/>
      <w:pPr>
        <w:tabs>
          <w:tab w:val="num" w:pos="360"/>
        </w:tabs>
      </w:pPr>
    </w:lvl>
    <w:lvl w:ilvl="3" w:tplc="B0123174">
      <w:numFmt w:val="none"/>
      <w:lvlText w:val=""/>
      <w:lvlJc w:val="left"/>
      <w:pPr>
        <w:tabs>
          <w:tab w:val="num" w:pos="360"/>
        </w:tabs>
      </w:pPr>
    </w:lvl>
    <w:lvl w:ilvl="4" w:tplc="B6149AAE">
      <w:numFmt w:val="none"/>
      <w:lvlText w:val=""/>
      <w:lvlJc w:val="left"/>
      <w:pPr>
        <w:tabs>
          <w:tab w:val="num" w:pos="360"/>
        </w:tabs>
      </w:pPr>
    </w:lvl>
    <w:lvl w:ilvl="5" w:tplc="88CC7BBC">
      <w:numFmt w:val="none"/>
      <w:lvlText w:val=""/>
      <w:lvlJc w:val="left"/>
      <w:pPr>
        <w:tabs>
          <w:tab w:val="num" w:pos="360"/>
        </w:tabs>
      </w:pPr>
    </w:lvl>
    <w:lvl w:ilvl="6" w:tplc="671C323E">
      <w:numFmt w:val="none"/>
      <w:lvlText w:val=""/>
      <w:lvlJc w:val="left"/>
      <w:pPr>
        <w:tabs>
          <w:tab w:val="num" w:pos="360"/>
        </w:tabs>
      </w:pPr>
    </w:lvl>
    <w:lvl w:ilvl="7" w:tplc="F4062124">
      <w:numFmt w:val="none"/>
      <w:lvlText w:val=""/>
      <w:lvlJc w:val="left"/>
      <w:pPr>
        <w:tabs>
          <w:tab w:val="num" w:pos="360"/>
        </w:tabs>
      </w:pPr>
    </w:lvl>
    <w:lvl w:ilvl="8" w:tplc="D812D676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6C107AA9"/>
    <w:multiLevelType w:val="hybridMultilevel"/>
    <w:tmpl w:val="C840B964"/>
    <w:lvl w:ilvl="0" w:tplc="194843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485EA1"/>
    <w:multiLevelType w:val="multilevel"/>
    <w:tmpl w:val="321264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9">
    <w:nsid w:val="6D053761"/>
    <w:multiLevelType w:val="hybridMultilevel"/>
    <w:tmpl w:val="1234D12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65411B"/>
    <w:multiLevelType w:val="hybridMultilevel"/>
    <w:tmpl w:val="998C307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25"/>
  </w:num>
  <w:num w:numId="4">
    <w:abstractNumId w:val="14"/>
  </w:num>
  <w:num w:numId="5">
    <w:abstractNumId w:val="12"/>
  </w:num>
  <w:num w:numId="6">
    <w:abstractNumId w:val="37"/>
  </w:num>
  <w:num w:numId="7">
    <w:abstractNumId w:val="36"/>
  </w:num>
  <w:num w:numId="8">
    <w:abstractNumId w:val="5"/>
  </w:num>
  <w:num w:numId="9">
    <w:abstractNumId w:val="7"/>
  </w:num>
  <w:num w:numId="10">
    <w:abstractNumId w:val="3"/>
  </w:num>
  <w:num w:numId="11">
    <w:abstractNumId w:val="22"/>
  </w:num>
  <w:num w:numId="12">
    <w:abstractNumId w:val="40"/>
  </w:num>
  <w:num w:numId="13">
    <w:abstractNumId w:val="39"/>
  </w:num>
  <w:num w:numId="14">
    <w:abstractNumId w:val="17"/>
  </w:num>
  <w:num w:numId="15">
    <w:abstractNumId w:val="6"/>
  </w:num>
  <w:num w:numId="16">
    <w:abstractNumId w:val="28"/>
  </w:num>
  <w:num w:numId="17">
    <w:abstractNumId w:val="21"/>
  </w:num>
  <w:num w:numId="18">
    <w:abstractNumId w:val="13"/>
  </w:num>
  <w:num w:numId="19">
    <w:abstractNumId w:val="1"/>
  </w:num>
  <w:num w:numId="20">
    <w:abstractNumId w:val="11"/>
  </w:num>
  <w:num w:numId="21">
    <w:abstractNumId w:val="0"/>
  </w:num>
  <w:num w:numId="22">
    <w:abstractNumId w:val="4"/>
  </w:num>
  <w:num w:numId="23">
    <w:abstractNumId w:val="32"/>
  </w:num>
  <w:num w:numId="24">
    <w:abstractNumId w:val="35"/>
  </w:num>
  <w:num w:numId="25">
    <w:abstractNumId w:val="34"/>
  </w:num>
  <w:num w:numId="26">
    <w:abstractNumId w:val="15"/>
  </w:num>
  <w:num w:numId="27">
    <w:abstractNumId w:val="29"/>
  </w:num>
  <w:num w:numId="28">
    <w:abstractNumId w:val="18"/>
  </w:num>
  <w:num w:numId="29">
    <w:abstractNumId w:val="8"/>
  </w:num>
  <w:num w:numId="30">
    <w:abstractNumId w:val="33"/>
  </w:num>
  <w:num w:numId="31">
    <w:abstractNumId w:val="38"/>
  </w:num>
  <w:num w:numId="32">
    <w:abstractNumId w:val="9"/>
  </w:num>
  <w:num w:numId="33">
    <w:abstractNumId w:val="19"/>
  </w:num>
  <w:num w:numId="34">
    <w:abstractNumId w:val="30"/>
  </w:num>
  <w:num w:numId="35">
    <w:abstractNumId w:val="24"/>
  </w:num>
  <w:num w:numId="36">
    <w:abstractNumId w:val="31"/>
  </w:num>
  <w:num w:numId="37">
    <w:abstractNumId w:val="20"/>
  </w:num>
  <w:num w:numId="38">
    <w:abstractNumId w:val="10"/>
  </w:num>
  <w:num w:numId="39">
    <w:abstractNumId w:val="27"/>
  </w:num>
  <w:num w:numId="40">
    <w:abstractNumId w:val="2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F8"/>
    <w:rsid w:val="00020980"/>
    <w:rsid w:val="00040134"/>
    <w:rsid w:val="000874FA"/>
    <w:rsid w:val="00087D45"/>
    <w:rsid w:val="000A47BB"/>
    <w:rsid w:val="000E2225"/>
    <w:rsid w:val="000F2810"/>
    <w:rsid w:val="0010756F"/>
    <w:rsid w:val="001158B5"/>
    <w:rsid w:val="00122D11"/>
    <w:rsid w:val="001251A2"/>
    <w:rsid w:val="00147EA9"/>
    <w:rsid w:val="001A10FF"/>
    <w:rsid w:val="001A2697"/>
    <w:rsid w:val="001B003A"/>
    <w:rsid w:val="001F05CE"/>
    <w:rsid w:val="002061C4"/>
    <w:rsid w:val="002108CB"/>
    <w:rsid w:val="0022403D"/>
    <w:rsid w:val="00260654"/>
    <w:rsid w:val="00284364"/>
    <w:rsid w:val="002B0A25"/>
    <w:rsid w:val="00316581"/>
    <w:rsid w:val="00340BE5"/>
    <w:rsid w:val="00354BC2"/>
    <w:rsid w:val="0035638B"/>
    <w:rsid w:val="00374B80"/>
    <w:rsid w:val="003902DA"/>
    <w:rsid w:val="003A5792"/>
    <w:rsid w:val="003A5F62"/>
    <w:rsid w:val="003C314A"/>
    <w:rsid w:val="003E59F5"/>
    <w:rsid w:val="003E5FD0"/>
    <w:rsid w:val="003E71D0"/>
    <w:rsid w:val="003F5238"/>
    <w:rsid w:val="00416D4B"/>
    <w:rsid w:val="00451DA8"/>
    <w:rsid w:val="00456E9D"/>
    <w:rsid w:val="004C37DF"/>
    <w:rsid w:val="004D2D2F"/>
    <w:rsid w:val="004E1D7F"/>
    <w:rsid w:val="005057E9"/>
    <w:rsid w:val="00512AC1"/>
    <w:rsid w:val="00524F6C"/>
    <w:rsid w:val="00553840"/>
    <w:rsid w:val="00577141"/>
    <w:rsid w:val="005E1406"/>
    <w:rsid w:val="005E1493"/>
    <w:rsid w:val="005E1718"/>
    <w:rsid w:val="005F1971"/>
    <w:rsid w:val="00640C4E"/>
    <w:rsid w:val="00641390"/>
    <w:rsid w:val="006440DC"/>
    <w:rsid w:val="00661560"/>
    <w:rsid w:val="006A1FD1"/>
    <w:rsid w:val="006C2F76"/>
    <w:rsid w:val="006D0370"/>
    <w:rsid w:val="006D07F4"/>
    <w:rsid w:val="006F248A"/>
    <w:rsid w:val="00701EC5"/>
    <w:rsid w:val="007079CE"/>
    <w:rsid w:val="00712F9C"/>
    <w:rsid w:val="00713249"/>
    <w:rsid w:val="007254A3"/>
    <w:rsid w:val="007339C4"/>
    <w:rsid w:val="00742505"/>
    <w:rsid w:val="007451F2"/>
    <w:rsid w:val="0076494D"/>
    <w:rsid w:val="00780D70"/>
    <w:rsid w:val="007C318C"/>
    <w:rsid w:val="007D415F"/>
    <w:rsid w:val="00802503"/>
    <w:rsid w:val="00812334"/>
    <w:rsid w:val="00816DA0"/>
    <w:rsid w:val="008374D3"/>
    <w:rsid w:val="00862200"/>
    <w:rsid w:val="00873AEB"/>
    <w:rsid w:val="008B349E"/>
    <w:rsid w:val="008C562F"/>
    <w:rsid w:val="008C62F8"/>
    <w:rsid w:val="008D74F8"/>
    <w:rsid w:val="00965E63"/>
    <w:rsid w:val="00972AF3"/>
    <w:rsid w:val="0099566F"/>
    <w:rsid w:val="009C285A"/>
    <w:rsid w:val="009C2D86"/>
    <w:rsid w:val="009D7482"/>
    <w:rsid w:val="00A54067"/>
    <w:rsid w:val="00A6617C"/>
    <w:rsid w:val="00A66406"/>
    <w:rsid w:val="00A96469"/>
    <w:rsid w:val="00AC2B72"/>
    <w:rsid w:val="00AD12C1"/>
    <w:rsid w:val="00AD548E"/>
    <w:rsid w:val="00B207DA"/>
    <w:rsid w:val="00B32083"/>
    <w:rsid w:val="00B37978"/>
    <w:rsid w:val="00B40646"/>
    <w:rsid w:val="00B77F3C"/>
    <w:rsid w:val="00B80372"/>
    <w:rsid w:val="00B960D5"/>
    <w:rsid w:val="00BA2812"/>
    <w:rsid w:val="00BC4A4A"/>
    <w:rsid w:val="00C2078E"/>
    <w:rsid w:val="00C93F7E"/>
    <w:rsid w:val="00C94004"/>
    <w:rsid w:val="00CB60CB"/>
    <w:rsid w:val="00CC17E9"/>
    <w:rsid w:val="00CF7113"/>
    <w:rsid w:val="00D12882"/>
    <w:rsid w:val="00D35F79"/>
    <w:rsid w:val="00D42183"/>
    <w:rsid w:val="00D620AA"/>
    <w:rsid w:val="00D73F2B"/>
    <w:rsid w:val="00D8511B"/>
    <w:rsid w:val="00DC51B1"/>
    <w:rsid w:val="00DC56BE"/>
    <w:rsid w:val="00DF0D41"/>
    <w:rsid w:val="00DF3AD1"/>
    <w:rsid w:val="00E3490B"/>
    <w:rsid w:val="00E36331"/>
    <w:rsid w:val="00E4460D"/>
    <w:rsid w:val="00E5304B"/>
    <w:rsid w:val="00E73112"/>
    <w:rsid w:val="00E77880"/>
    <w:rsid w:val="00E97457"/>
    <w:rsid w:val="00F77E16"/>
    <w:rsid w:val="00F841EC"/>
    <w:rsid w:val="00F95E9F"/>
    <w:rsid w:val="00FC64AC"/>
    <w:rsid w:val="00FD2F27"/>
    <w:rsid w:val="00FD391A"/>
    <w:rsid w:val="00FE794E"/>
    <w:rsid w:val="00FF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1B1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DC51B1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DC51B1"/>
    <w:pPr>
      <w:keepNext/>
      <w:jc w:val="center"/>
      <w:outlineLvl w:val="1"/>
    </w:pPr>
    <w:rPr>
      <w:rFonts w:ascii="Times New Roman" w:hAnsi="Times New Roman"/>
      <w:b/>
      <w:bCs/>
      <w:color w:val="FF0000"/>
      <w:lang w:val="bg-BG"/>
    </w:rPr>
  </w:style>
  <w:style w:type="paragraph" w:styleId="Heading3">
    <w:name w:val="heading 3"/>
    <w:basedOn w:val="Normal"/>
    <w:next w:val="Normal"/>
    <w:qFormat/>
    <w:rsid w:val="00DC51B1"/>
    <w:pPr>
      <w:keepNext/>
      <w:spacing w:before="360" w:line="360" w:lineRule="auto"/>
      <w:ind w:firstLine="851"/>
      <w:jc w:val="both"/>
      <w:outlineLvl w:val="2"/>
    </w:pPr>
    <w:rPr>
      <w:rFonts w:ascii="Times New Roman" w:hAnsi="Times New Roman"/>
      <w:b/>
      <w:szCs w:val="20"/>
      <w:lang w:val="en-US"/>
    </w:rPr>
  </w:style>
  <w:style w:type="paragraph" w:styleId="Heading4">
    <w:name w:val="heading 4"/>
    <w:basedOn w:val="Normal"/>
    <w:next w:val="Normal"/>
    <w:qFormat/>
    <w:rsid w:val="00DC51B1"/>
    <w:pPr>
      <w:keepNext/>
      <w:ind w:left="561"/>
      <w:outlineLvl w:val="3"/>
    </w:pPr>
    <w:rPr>
      <w:rFonts w:ascii="Times New Roman" w:hAnsi="Times New Roman"/>
      <w:b/>
      <w:bCs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rsid w:val="00DC51B1"/>
    <w:pPr>
      <w:widowControl w:val="0"/>
      <w:spacing w:before="820"/>
      <w:ind w:left="2760"/>
    </w:pPr>
    <w:rPr>
      <w:rFonts w:ascii="Arial" w:hAnsi="Arial"/>
      <w:snapToGrid w:val="0"/>
      <w:sz w:val="22"/>
      <w:lang w:val="en-GB" w:eastAsia="en-US"/>
    </w:rPr>
  </w:style>
  <w:style w:type="paragraph" w:styleId="BodyTextIndent">
    <w:name w:val="Body Text Indent"/>
    <w:basedOn w:val="Normal"/>
    <w:rsid w:val="00DC51B1"/>
    <w:pPr>
      <w:ind w:firstLine="851"/>
    </w:pPr>
    <w:rPr>
      <w:rFonts w:ascii="Times New Roman" w:hAnsi="Times New Roman"/>
      <w:sz w:val="26"/>
      <w:szCs w:val="20"/>
      <w:lang w:val="en-US"/>
    </w:rPr>
  </w:style>
  <w:style w:type="paragraph" w:styleId="BodyText">
    <w:name w:val="Body Text"/>
    <w:basedOn w:val="Normal"/>
    <w:rsid w:val="00DC51B1"/>
    <w:pPr>
      <w:spacing w:after="120"/>
      <w:jc w:val="both"/>
    </w:pPr>
    <w:rPr>
      <w:rFonts w:ascii="Tahoma" w:hAnsi="Tahoma"/>
      <w:szCs w:val="20"/>
      <w:lang w:val="bg-BG"/>
    </w:rPr>
  </w:style>
  <w:style w:type="paragraph" w:customStyle="1" w:styleId="a">
    <w:name w:val="Изнесен текст"/>
    <w:basedOn w:val="Normal"/>
    <w:semiHidden/>
    <w:rsid w:val="00DC51B1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semiHidden/>
    <w:rsid w:val="00DC51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C51B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C51B1"/>
    <w:pPr>
      <w:tabs>
        <w:tab w:val="center" w:pos="4536"/>
        <w:tab w:val="right" w:pos="9072"/>
      </w:tabs>
    </w:pPr>
  </w:style>
  <w:style w:type="paragraph" w:styleId="BlockText">
    <w:name w:val="Block Text"/>
    <w:basedOn w:val="Normal"/>
    <w:rsid w:val="00DC51B1"/>
    <w:pPr>
      <w:tabs>
        <w:tab w:val="left" w:pos="360"/>
      </w:tabs>
      <w:suppressAutoHyphens/>
      <w:ind w:left="360" w:right="-72"/>
      <w:jc w:val="both"/>
    </w:pPr>
    <w:rPr>
      <w:rFonts w:ascii="Times New Roman" w:hAnsi="Times New Roman"/>
      <w:sz w:val="22"/>
      <w:szCs w:val="22"/>
      <w:lang w:val="bg-BG"/>
    </w:rPr>
  </w:style>
  <w:style w:type="character" w:styleId="PageNumber">
    <w:name w:val="page number"/>
    <w:basedOn w:val="DefaultParagraphFont"/>
    <w:rsid w:val="00DC51B1"/>
  </w:style>
  <w:style w:type="paragraph" w:styleId="BodyTextIndent2">
    <w:name w:val="Body Text Indent 2"/>
    <w:basedOn w:val="Normal"/>
    <w:rsid w:val="00DC51B1"/>
    <w:pPr>
      <w:ind w:firstLine="720"/>
      <w:jc w:val="both"/>
    </w:pPr>
    <w:rPr>
      <w:rFonts w:ascii="Times New Roman" w:hAnsi="Times New Roman"/>
      <w:lang w:val="bg-BG"/>
    </w:rPr>
  </w:style>
  <w:style w:type="paragraph" w:styleId="BodyTextIndent3">
    <w:name w:val="Body Text Indent 3"/>
    <w:basedOn w:val="Normal"/>
    <w:rsid w:val="00DC51B1"/>
    <w:pPr>
      <w:ind w:firstLine="851"/>
      <w:jc w:val="both"/>
    </w:pPr>
    <w:rPr>
      <w:rFonts w:ascii="Times New Roman" w:hAnsi="Times New Roman"/>
      <w:szCs w:val="22"/>
      <w:lang w:val="bg-BG"/>
    </w:rPr>
  </w:style>
  <w:style w:type="character" w:styleId="CommentReference">
    <w:name w:val="annotation reference"/>
    <w:basedOn w:val="DefaultParagraphFont"/>
    <w:semiHidden/>
    <w:rsid w:val="00DC51B1"/>
    <w:rPr>
      <w:sz w:val="16"/>
      <w:szCs w:val="16"/>
    </w:rPr>
  </w:style>
  <w:style w:type="paragraph" w:styleId="CommentText">
    <w:name w:val="annotation text"/>
    <w:basedOn w:val="Normal"/>
    <w:semiHidden/>
    <w:rsid w:val="00DC51B1"/>
    <w:rPr>
      <w:sz w:val="20"/>
      <w:szCs w:val="20"/>
    </w:rPr>
  </w:style>
  <w:style w:type="paragraph" w:customStyle="1" w:styleId="Style1">
    <w:name w:val="Style1"/>
    <w:basedOn w:val="Normal"/>
    <w:rsid w:val="00DC51B1"/>
    <w:pPr>
      <w:spacing w:line="360" w:lineRule="auto"/>
      <w:ind w:firstLine="851"/>
      <w:jc w:val="both"/>
    </w:pPr>
    <w:rPr>
      <w:rFonts w:ascii="Times New Roman" w:hAnsi="Times New Roman"/>
      <w:szCs w:val="20"/>
    </w:rPr>
  </w:style>
  <w:style w:type="paragraph" w:styleId="CommentSubject">
    <w:name w:val="annotation subject"/>
    <w:basedOn w:val="CommentText"/>
    <w:next w:val="CommentText"/>
    <w:semiHidden/>
    <w:rsid w:val="00DC51B1"/>
    <w:rPr>
      <w:b/>
      <w:bCs/>
    </w:rPr>
  </w:style>
  <w:style w:type="character" w:styleId="Hyperlink">
    <w:name w:val="Hyperlink"/>
    <w:basedOn w:val="DefaultParagraphFont"/>
    <w:rsid w:val="00DC51B1"/>
    <w:rPr>
      <w:color w:val="0000FF"/>
      <w:u w:val="single"/>
    </w:rPr>
  </w:style>
  <w:style w:type="paragraph" w:customStyle="1" w:styleId="CharChar">
    <w:name w:val="Char Char"/>
    <w:basedOn w:val="Normal"/>
    <w:rsid w:val="005057E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">
    <w:name w:val="Char Char1 Char Char Char Char Char Char Char"/>
    <w:basedOn w:val="Normal"/>
    <w:rsid w:val="00147EA9"/>
    <w:pPr>
      <w:spacing w:after="160" w:line="240" w:lineRule="exact"/>
    </w:pPr>
    <w:rPr>
      <w:rFonts w:cs="Arial"/>
      <w:sz w:val="20"/>
      <w:szCs w:val="20"/>
      <w:lang w:val="en-US"/>
    </w:rPr>
  </w:style>
  <w:style w:type="paragraph" w:customStyle="1" w:styleId="StyleStyle1After6pt">
    <w:name w:val="Style Style1 + After:  6 pt"/>
    <w:basedOn w:val="Normal"/>
    <w:rsid w:val="00147EA9"/>
    <w:pPr>
      <w:widowControl w:val="0"/>
      <w:spacing w:after="120"/>
      <w:ind w:firstLine="851"/>
      <w:jc w:val="both"/>
    </w:pPr>
    <w:rPr>
      <w:rFonts w:ascii="Times New Roman" w:hAnsi="Times New Roman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6413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mmercial@np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85;&#1086;&#1074;%20&#1047;&#1054;&#1055;%2001.07.2014\&#1055;&#1088;&#1086;&#1077;&#1082;&#1090;&#1086;-&#1076;&#1086;&#1075;&#1086;&#1074;&#1086;&#1088;&#1080;%2010.2015\Prilojenie%203.2%20Dostavka_09.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Prilojenie 3.2 Dostavka_09.2015</Template>
  <TotalTime>196</TotalTime>
  <Pages>4</Pages>
  <Words>1655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Kozloduy NPP Plc.</Company>
  <LinksUpToDate>false</LinksUpToDate>
  <CharactersWithSpaces>11421</CharactersWithSpaces>
  <SharedDoc>false</SharedDoc>
  <HLinks>
    <vt:vector size="6" baseType="variant">
      <vt:variant>
        <vt:i4>7471171</vt:i4>
      </vt:variant>
      <vt:variant>
        <vt:i4>0</vt:i4>
      </vt:variant>
      <vt:variant>
        <vt:i4>0</vt:i4>
      </vt:variant>
      <vt:variant>
        <vt:i4>5</vt:i4>
      </vt:variant>
      <vt:variant>
        <vt:lpwstr>mailto:commercial@npp.bg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ntcenova</dc:creator>
  <cp:lastModifiedBy>mistefanova</cp:lastModifiedBy>
  <cp:revision>70</cp:revision>
  <cp:lastPrinted>2018-01-24T07:05:00Z</cp:lastPrinted>
  <dcterms:created xsi:type="dcterms:W3CDTF">2016-08-16T10:02:00Z</dcterms:created>
  <dcterms:modified xsi:type="dcterms:W3CDTF">2018-01-24T07:07:00Z</dcterms:modified>
</cp:coreProperties>
</file>